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5D8947" w14:textId="77777777" w:rsidR="000A2D4E" w:rsidRPr="00095F5D" w:rsidRDefault="000A2D4E" w:rsidP="000A2D4E">
      <w:pPr>
        <w:pStyle w:val="af1"/>
        <w:spacing w:line="240" w:lineRule="auto"/>
        <w:jc w:val="left"/>
        <w:rPr>
          <w:rFonts w:cs="Times New Roman"/>
          <w:b w:val="0"/>
          <w:sz w:val="24"/>
          <w:szCs w:val="24"/>
          <w:lang w:val="bg-BG"/>
        </w:rPr>
      </w:pPr>
    </w:p>
    <w:p w14:paraId="6868549D" w14:textId="77777777" w:rsidR="000A2D4E" w:rsidRPr="008673DD" w:rsidRDefault="000A2D4E" w:rsidP="000A2D4E">
      <w:pPr>
        <w:pStyle w:val="af1"/>
        <w:spacing w:line="240" w:lineRule="auto"/>
        <w:jc w:val="right"/>
        <w:rPr>
          <w:rFonts w:cs="Times New Roman"/>
          <w:b w:val="0"/>
          <w:sz w:val="24"/>
          <w:szCs w:val="24"/>
          <w:lang w:val="bg-BG"/>
        </w:rPr>
      </w:pPr>
    </w:p>
    <w:p w14:paraId="0582F37D" w14:textId="77777777" w:rsidR="000A2D4E" w:rsidRPr="004A0780" w:rsidRDefault="000A2D4E" w:rsidP="000A2D4E">
      <w:pPr>
        <w:spacing w:after="120"/>
        <w:jc w:val="center"/>
        <w:outlineLvl w:val="0"/>
        <w:rPr>
          <w:b/>
          <w:bCs/>
          <w:snapToGrid w:val="0"/>
          <w:sz w:val="24"/>
          <w:szCs w:val="24"/>
          <w:lang w:val="ru-RU"/>
        </w:rPr>
      </w:pPr>
      <w:r w:rsidRPr="004A0780">
        <w:rPr>
          <w:b/>
          <w:bCs/>
          <w:snapToGrid w:val="0"/>
          <w:sz w:val="24"/>
          <w:szCs w:val="24"/>
          <w:lang w:val="ru-RU"/>
        </w:rPr>
        <w:t>АДМИНИСТРАТИВЕН ДОГОВОР</w:t>
      </w:r>
      <w:r w:rsidRPr="004A0780">
        <w:rPr>
          <w:rStyle w:val="a7"/>
          <w:snapToGrid w:val="0"/>
          <w:sz w:val="24"/>
          <w:szCs w:val="24"/>
        </w:rPr>
        <w:footnoteReference w:id="1"/>
      </w:r>
    </w:p>
    <w:p w14:paraId="0BC3BDD5" w14:textId="77777777" w:rsidR="000A2D4E" w:rsidRPr="004A0780" w:rsidRDefault="000A2D4E" w:rsidP="000A2D4E">
      <w:pPr>
        <w:spacing w:after="120"/>
        <w:jc w:val="center"/>
        <w:rPr>
          <w:snapToGrid w:val="0"/>
          <w:sz w:val="24"/>
          <w:szCs w:val="24"/>
          <w:lang w:val="ru-RU"/>
        </w:rPr>
      </w:pPr>
    </w:p>
    <w:p w14:paraId="6F56496D" w14:textId="77777777" w:rsidR="000A2D4E" w:rsidRPr="004A0780" w:rsidRDefault="000A2D4E" w:rsidP="000A2D4E">
      <w:pPr>
        <w:spacing w:after="120"/>
        <w:jc w:val="center"/>
        <w:rPr>
          <w:b/>
          <w:bCs/>
          <w:snapToGrid w:val="0"/>
          <w:sz w:val="24"/>
          <w:szCs w:val="24"/>
          <w:lang w:val="ru-RU"/>
        </w:rPr>
      </w:pPr>
      <w:r w:rsidRPr="004A0780">
        <w:rPr>
          <w:b/>
          <w:bCs/>
          <w:snapToGrid w:val="0"/>
          <w:sz w:val="24"/>
          <w:szCs w:val="24"/>
          <w:lang w:val="ru-RU"/>
        </w:rPr>
        <w:t xml:space="preserve">№ ......................................................................./ ............................... </w:t>
      </w:r>
      <w:proofErr w:type="gramStart"/>
      <w:r w:rsidRPr="004A0780">
        <w:rPr>
          <w:b/>
          <w:bCs/>
          <w:snapToGrid w:val="0"/>
          <w:sz w:val="24"/>
          <w:szCs w:val="24"/>
          <w:lang w:val="ru-RU"/>
        </w:rPr>
        <w:t>г</w:t>
      </w:r>
      <w:proofErr w:type="gramEnd"/>
      <w:r w:rsidRPr="004A0780">
        <w:rPr>
          <w:b/>
          <w:bCs/>
          <w:snapToGrid w:val="0"/>
          <w:sz w:val="24"/>
          <w:szCs w:val="24"/>
          <w:lang w:val="ru-RU"/>
        </w:rPr>
        <w:t>.</w:t>
      </w:r>
    </w:p>
    <w:p w14:paraId="5C4BCB83" w14:textId="77777777" w:rsidR="000A2D4E" w:rsidRPr="004A0780" w:rsidRDefault="000A2D4E" w:rsidP="000A2D4E">
      <w:pPr>
        <w:spacing w:after="120"/>
        <w:jc w:val="center"/>
        <w:rPr>
          <w:b/>
          <w:bCs/>
          <w:snapToGrid w:val="0"/>
          <w:sz w:val="24"/>
          <w:szCs w:val="24"/>
          <w:lang w:val="ru-RU"/>
        </w:rPr>
      </w:pPr>
      <w:r w:rsidRPr="004A0780">
        <w:rPr>
          <w:b/>
          <w:bCs/>
          <w:snapToGrid w:val="0"/>
          <w:sz w:val="24"/>
          <w:szCs w:val="24"/>
          <w:lang w:val="ru-RU"/>
        </w:rPr>
        <w:t>ЗА ПРЕДОСТАВЯНЕ НА БЕЗВЪЗМЕЗДНА ФИНАНСОВА ПОМОЩ</w:t>
      </w:r>
    </w:p>
    <w:p w14:paraId="62CB569A" w14:textId="77777777" w:rsidR="000A2D4E" w:rsidRPr="004A0780" w:rsidRDefault="000A2D4E" w:rsidP="000A2D4E">
      <w:pPr>
        <w:spacing w:after="120"/>
        <w:jc w:val="center"/>
        <w:rPr>
          <w:rFonts w:cs="Times New Roman"/>
          <w:b/>
          <w:bCs/>
          <w:sz w:val="24"/>
          <w:szCs w:val="24"/>
          <w:lang w:val="ru-RU"/>
        </w:rPr>
      </w:pPr>
      <w:r w:rsidRPr="004A0780">
        <w:rPr>
          <w:b/>
          <w:bCs/>
          <w:snapToGrid w:val="0"/>
          <w:sz w:val="24"/>
          <w:szCs w:val="24"/>
          <w:lang w:val="ru-RU"/>
        </w:rPr>
        <w:t xml:space="preserve">ПО </w:t>
      </w:r>
      <w:r w:rsidRPr="004A0780">
        <w:rPr>
          <w:rFonts w:cs="Times New Roman"/>
          <w:b/>
          <w:bCs/>
          <w:sz w:val="24"/>
          <w:szCs w:val="24"/>
          <w:lang w:val="ru-RU"/>
        </w:rPr>
        <w:t xml:space="preserve">ПРОГРАМАТА ЗА РАЗВИТИЕ НА СЕЛСКИТЕ РАЙОНИ </w:t>
      </w:r>
      <w:proofErr w:type="gramStart"/>
      <w:r w:rsidRPr="004A0780">
        <w:rPr>
          <w:rFonts w:cs="Times New Roman"/>
          <w:b/>
          <w:bCs/>
          <w:sz w:val="24"/>
          <w:szCs w:val="24"/>
          <w:lang w:val="ru-RU"/>
        </w:rPr>
        <w:t>ЗА</w:t>
      </w:r>
      <w:proofErr w:type="gramEnd"/>
      <w:r w:rsidRPr="004A0780">
        <w:rPr>
          <w:rFonts w:cs="Times New Roman"/>
          <w:b/>
          <w:bCs/>
          <w:sz w:val="24"/>
          <w:szCs w:val="24"/>
          <w:lang w:val="ru-RU"/>
        </w:rPr>
        <w:t xml:space="preserve"> ПЕРИОДА 2014-</w:t>
      </w:r>
    </w:p>
    <w:p w14:paraId="2DC62F02" w14:textId="77777777" w:rsidR="000A2D4E" w:rsidRPr="004A0780" w:rsidRDefault="000A2D4E" w:rsidP="000A2D4E">
      <w:pPr>
        <w:jc w:val="center"/>
        <w:rPr>
          <w:rFonts w:cs="Times New Roman"/>
          <w:b/>
          <w:sz w:val="24"/>
          <w:szCs w:val="24"/>
          <w:lang w:val="bg-BG"/>
        </w:rPr>
      </w:pPr>
      <w:r w:rsidRPr="004A0780">
        <w:rPr>
          <w:rFonts w:cs="Times New Roman"/>
          <w:b/>
          <w:bCs/>
          <w:sz w:val="24"/>
          <w:szCs w:val="24"/>
          <w:lang w:val="ru-RU"/>
        </w:rPr>
        <w:t>2020</w:t>
      </w:r>
      <w:r w:rsidRPr="004A0780">
        <w:rPr>
          <w:rFonts w:cs="Times New Roman"/>
          <w:b/>
          <w:bCs/>
          <w:sz w:val="24"/>
          <w:szCs w:val="24"/>
          <w:lang w:val="bg-BG"/>
        </w:rPr>
        <w:t xml:space="preserve"> г., </w:t>
      </w:r>
      <w:r w:rsidRPr="004A0780">
        <w:rPr>
          <w:rFonts w:cs="Times New Roman"/>
          <w:b/>
          <w:sz w:val="24"/>
          <w:szCs w:val="24"/>
          <w:lang w:val="bg-BG"/>
        </w:rPr>
        <w:t xml:space="preserve">СЪФИНАНСИРАНА ОТ ЕВРОПЕЙСКИЯ ЗЕМЕДЕЛСКИ ФОНД ЗА РАЗВИТИЕ НА СЕЛСКИТЕ РАЙОНИ </w:t>
      </w:r>
    </w:p>
    <w:p w14:paraId="27062A22" w14:textId="77777777" w:rsidR="000A2D4E" w:rsidRPr="004A0780" w:rsidRDefault="000A2D4E" w:rsidP="000A2D4E">
      <w:pPr>
        <w:spacing w:after="120"/>
        <w:jc w:val="center"/>
        <w:rPr>
          <w:rFonts w:cs="Times New Roman"/>
          <w:b/>
          <w:bCs/>
          <w:sz w:val="24"/>
          <w:szCs w:val="24"/>
          <w:lang w:val="bg-BG"/>
        </w:rPr>
      </w:pPr>
    </w:p>
    <w:p w14:paraId="328B1BFD" w14:textId="77777777" w:rsidR="000A2D4E" w:rsidRPr="004A0780" w:rsidRDefault="000A2D4E" w:rsidP="000A2D4E">
      <w:pPr>
        <w:tabs>
          <w:tab w:val="left" w:pos="-180"/>
        </w:tabs>
        <w:spacing w:after="100" w:afterAutospacing="1"/>
        <w:jc w:val="center"/>
        <w:rPr>
          <w:rFonts w:cs="Times New Roman"/>
          <w:b/>
          <w:bCs/>
          <w:sz w:val="24"/>
          <w:szCs w:val="24"/>
          <w:lang w:val="bg-BG"/>
        </w:rPr>
      </w:pPr>
      <w:r w:rsidRPr="004A0780">
        <w:rPr>
          <w:rFonts w:cs="Times New Roman"/>
          <w:b/>
          <w:bCs/>
          <w:sz w:val="24"/>
          <w:szCs w:val="24"/>
          <w:lang w:val="ru-RU"/>
        </w:rPr>
        <w:t xml:space="preserve">По Процедура чрез подбор на </w:t>
      </w:r>
      <w:proofErr w:type="spellStart"/>
      <w:r w:rsidRPr="004A0780">
        <w:rPr>
          <w:rFonts w:cs="Times New Roman"/>
          <w:b/>
          <w:bCs/>
          <w:sz w:val="24"/>
          <w:szCs w:val="24"/>
          <w:lang w:val="ru-RU"/>
        </w:rPr>
        <w:t>проектни</w:t>
      </w:r>
      <w:proofErr w:type="spellEnd"/>
      <w:r w:rsidRPr="004A0780">
        <w:rPr>
          <w:rFonts w:cs="Times New Roman"/>
          <w:b/>
          <w:bCs/>
          <w:sz w:val="24"/>
          <w:szCs w:val="24"/>
          <w:lang w:val="ru-RU"/>
        </w:rPr>
        <w:t xml:space="preserve"> предложения по </w:t>
      </w:r>
      <w:proofErr w:type="spellStart"/>
      <w:r w:rsidRPr="004A0780">
        <w:rPr>
          <w:rFonts w:cs="Times New Roman"/>
          <w:b/>
          <w:bCs/>
          <w:sz w:val="24"/>
          <w:szCs w:val="24"/>
          <w:lang w:val="ru-RU"/>
        </w:rPr>
        <w:t>подмярка</w:t>
      </w:r>
      <w:proofErr w:type="spellEnd"/>
      <w:r w:rsidRPr="004A0780">
        <w:rPr>
          <w:rFonts w:cs="Times New Roman"/>
          <w:b/>
          <w:bCs/>
          <w:sz w:val="24"/>
          <w:szCs w:val="24"/>
          <w:lang w:val="ru-RU"/>
        </w:rPr>
        <w:t xml:space="preserve"> </w:t>
      </w:r>
      <w:r w:rsidRPr="004A0780">
        <w:rPr>
          <w:rFonts w:cs="Times New Roman"/>
          <w:b/>
          <w:bCs/>
          <w:sz w:val="24"/>
          <w:szCs w:val="24"/>
          <w:lang w:val="bg-BG"/>
        </w:rPr>
        <w:t>19</w:t>
      </w:r>
      <w:r w:rsidRPr="004A0780">
        <w:rPr>
          <w:rFonts w:cs="Times New Roman"/>
          <w:b/>
          <w:bCs/>
          <w:sz w:val="24"/>
          <w:szCs w:val="24"/>
          <w:lang w:val="ru-RU"/>
        </w:rPr>
        <w:t xml:space="preserve">.2 </w:t>
      </w:r>
      <w:r w:rsidRPr="004A0780">
        <w:rPr>
          <w:rFonts w:cs="Times New Roman"/>
          <w:b/>
          <w:bCs/>
          <w:color w:val="000000"/>
          <w:sz w:val="24"/>
          <w:szCs w:val="24"/>
          <w:lang w:val="ru-RU"/>
        </w:rPr>
        <w:t>„</w:t>
      </w:r>
      <w:r w:rsidRPr="004A0780">
        <w:rPr>
          <w:rFonts w:cs="Times New Roman"/>
          <w:b/>
          <w:bCs/>
          <w:color w:val="000000"/>
          <w:sz w:val="24"/>
          <w:szCs w:val="24"/>
          <w:lang w:val="bg-BG"/>
        </w:rPr>
        <w:t>П</w:t>
      </w:r>
      <w:proofErr w:type="spellStart"/>
      <w:r w:rsidRPr="004A0780">
        <w:rPr>
          <w:rFonts w:cs="Times New Roman"/>
          <w:b/>
          <w:bCs/>
          <w:color w:val="000000"/>
          <w:sz w:val="24"/>
          <w:szCs w:val="24"/>
          <w:lang w:val="ru-RU"/>
        </w:rPr>
        <w:t>рилагане</w:t>
      </w:r>
      <w:proofErr w:type="spellEnd"/>
      <w:r w:rsidRPr="004A0780">
        <w:rPr>
          <w:rFonts w:cs="Times New Roman"/>
          <w:b/>
          <w:bCs/>
          <w:color w:val="000000"/>
          <w:sz w:val="24"/>
          <w:szCs w:val="24"/>
          <w:lang w:val="ru-RU"/>
        </w:rPr>
        <w:t xml:space="preserve"> на операции в </w:t>
      </w:r>
      <w:proofErr w:type="spellStart"/>
      <w:r w:rsidRPr="004A0780">
        <w:rPr>
          <w:rFonts w:cs="Times New Roman"/>
          <w:b/>
          <w:bCs/>
          <w:color w:val="000000"/>
          <w:sz w:val="24"/>
          <w:szCs w:val="24"/>
          <w:lang w:val="ru-RU"/>
        </w:rPr>
        <w:t>рамките</w:t>
      </w:r>
      <w:proofErr w:type="spellEnd"/>
      <w:r w:rsidRPr="004A0780">
        <w:rPr>
          <w:rFonts w:cs="Times New Roman"/>
          <w:b/>
          <w:bCs/>
          <w:color w:val="000000"/>
          <w:sz w:val="24"/>
          <w:szCs w:val="24"/>
          <w:lang w:val="ru-RU"/>
        </w:rPr>
        <w:t xml:space="preserve"> на стратегии за </w:t>
      </w:r>
      <w:proofErr w:type="spellStart"/>
      <w:r w:rsidRPr="004A0780">
        <w:rPr>
          <w:rFonts w:cs="Times New Roman"/>
          <w:b/>
          <w:bCs/>
          <w:color w:val="000000"/>
          <w:sz w:val="24"/>
          <w:szCs w:val="24"/>
          <w:lang w:val="ru-RU"/>
        </w:rPr>
        <w:t>водено</w:t>
      </w:r>
      <w:proofErr w:type="spellEnd"/>
      <w:r w:rsidRPr="004A0780">
        <w:rPr>
          <w:rFonts w:cs="Times New Roman"/>
          <w:b/>
          <w:bCs/>
          <w:color w:val="000000"/>
          <w:sz w:val="24"/>
          <w:szCs w:val="24"/>
          <w:lang w:val="ru-RU"/>
        </w:rPr>
        <w:t xml:space="preserve"> от </w:t>
      </w:r>
      <w:proofErr w:type="spellStart"/>
      <w:r w:rsidRPr="004A0780">
        <w:rPr>
          <w:rFonts w:cs="Times New Roman"/>
          <w:b/>
          <w:bCs/>
          <w:color w:val="000000"/>
          <w:sz w:val="24"/>
          <w:szCs w:val="24"/>
          <w:lang w:val="ru-RU"/>
        </w:rPr>
        <w:t>общностите</w:t>
      </w:r>
      <w:proofErr w:type="spellEnd"/>
      <w:r w:rsidRPr="004A0780">
        <w:rPr>
          <w:rFonts w:cs="Times New Roman"/>
          <w:b/>
          <w:bCs/>
          <w:color w:val="000000"/>
          <w:sz w:val="24"/>
          <w:szCs w:val="24"/>
          <w:lang w:val="ru-RU"/>
        </w:rPr>
        <w:t xml:space="preserve"> </w:t>
      </w:r>
      <w:proofErr w:type="spellStart"/>
      <w:r w:rsidRPr="004A0780">
        <w:rPr>
          <w:rFonts w:cs="Times New Roman"/>
          <w:b/>
          <w:bCs/>
          <w:color w:val="000000"/>
          <w:sz w:val="24"/>
          <w:szCs w:val="24"/>
          <w:lang w:val="ru-RU"/>
        </w:rPr>
        <w:t>местно</w:t>
      </w:r>
      <w:proofErr w:type="spellEnd"/>
      <w:r w:rsidRPr="004A0780">
        <w:rPr>
          <w:rFonts w:cs="Times New Roman"/>
          <w:b/>
          <w:bCs/>
          <w:color w:val="000000"/>
          <w:sz w:val="24"/>
          <w:szCs w:val="24"/>
          <w:lang w:val="ru-RU"/>
        </w:rPr>
        <w:t xml:space="preserve"> развитие</w:t>
      </w:r>
      <w:r w:rsidRPr="004A0780">
        <w:rPr>
          <w:rFonts w:cs="Times New Roman"/>
          <w:b/>
          <w:bCs/>
          <w:color w:val="000000"/>
          <w:sz w:val="24"/>
          <w:szCs w:val="24"/>
          <w:lang w:val="bg-BG"/>
        </w:rPr>
        <w:t>”</w:t>
      </w:r>
      <w:r w:rsidRPr="004A0780">
        <w:rPr>
          <w:rFonts w:cs="Times New Roman"/>
          <w:b/>
          <w:bCs/>
          <w:color w:val="000000"/>
          <w:sz w:val="24"/>
          <w:szCs w:val="24"/>
          <w:lang w:val="ru-RU"/>
        </w:rPr>
        <w:t xml:space="preserve"> на </w:t>
      </w:r>
      <w:proofErr w:type="spellStart"/>
      <w:r w:rsidRPr="004A0780">
        <w:rPr>
          <w:rFonts w:cs="Times New Roman"/>
          <w:b/>
          <w:bCs/>
          <w:color w:val="000000"/>
          <w:sz w:val="24"/>
          <w:szCs w:val="24"/>
          <w:lang w:val="ru-RU"/>
        </w:rPr>
        <w:t>мярка</w:t>
      </w:r>
      <w:proofErr w:type="spellEnd"/>
      <w:r w:rsidRPr="004A0780">
        <w:rPr>
          <w:rFonts w:cs="Times New Roman"/>
          <w:b/>
          <w:bCs/>
          <w:color w:val="000000"/>
          <w:sz w:val="24"/>
          <w:szCs w:val="24"/>
          <w:lang w:val="ru-RU"/>
        </w:rPr>
        <w:t xml:space="preserve"> 19 „</w:t>
      </w:r>
      <w:r w:rsidRPr="004A0780">
        <w:rPr>
          <w:rFonts w:cs="Times New Roman"/>
          <w:b/>
          <w:bCs/>
          <w:color w:val="000000"/>
          <w:sz w:val="24"/>
          <w:szCs w:val="24"/>
          <w:lang w:val="bg-BG"/>
        </w:rPr>
        <w:t>В</w:t>
      </w:r>
      <w:proofErr w:type="spellStart"/>
      <w:r w:rsidRPr="004A0780">
        <w:rPr>
          <w:rFonts w:cs="Times New Roman"/>
          <w:b/>
          <w:bCs/>
          <w:color w:val="000000"/>
          <w:sz w:val="24"/>
          <w:szCs w:val="24"/>
          <w:lang w:val="ru-RU"/>
        </w:rPr>
        <w:t>одено</w:t>
      </w:r>
      <w:proofErr w:type="spellEnd"/>
      <w:r w:rsidRPr="004A0780">
        <w:rPr>
          <w:rFonts w:cs="Times New Roman"/>
          <w:b/>
          <w:bCs/>
          <w:color w:val="000000"/>
          <w:sz w:val="24"/>
          <w:szCs w:val="24"/>
          <w:lang w:val="ru-RU"/>
        </w:rPr>
        <w:t xml:space="preserve"> </w:t>
      </w:r>
      <w:proofErr w:type="gramStart"/>
      <w:r w:rsidRPr="004A0780">
        <w:rPr>
          <w:rFonts w:cs="Times New Roman"/>
          <w:b/>
          <w:bCs/>
          <w:color w:val="000000"/>
          <w:sz w:val="24"/>
          <w:szCs w:val="24"/>
          <w:lang w:val="ru-RU"/>
        </w:rPr>
        <w:t>от</w:t>
      </w:r>
      <w:proofErr w:type="gramEnd"/>
      <w:r w:rsidRPr="004A0780">
        <w:rPr>
          <w:rFonts w:cs="Times New Roman"/>
          <w:b/>
          <w:bCs/>
          <w:color w:val="000000"/>
          <w:sz w:val="24"/>
          <w:szCs w:val="24"/>
          <w:lang w:val="ru-RU"/>
        </w:rPr>
        <w:t xml:space="preserve"> </w:t>
      </w:r>
      <w:proofErr w:type="spellStart"/>
      <w:r w:rsidRPr="004A0780">
        <w:rPr>
          <w:rFonts w:cs="Times New Roman"/>
          <w:b/>
          <w:bCs/>
          <w:color w:val="000000"/>
          <w:sz w:val="24"/>
          <w:szCs w:val="24"/>
          <w:lang w:val="ru-RU"/>
        </w:rPr>
        <w:t>общностите</w:t>
      </w:r>
      <w:proofErr w:type="spellEnd"/>
      <w:r w:rsidRPr="004A0780">
        <w:rPr>
          <w:rFonts w:cs="Times New Roman"/>
          <w:b/>
          <w:bCs/>
          <w:color w:val="000000"/>
          <w:sz w:val="24"/>
          <w:szCs w:val="24"/>
          <w:lang w:val="ru-RU"/>
        </w:rPr>
        <w:t xml:space="preserve"> </w:t>
      </w:r>
      <w:proofErr w:type="spellStart"/>
      <w:r w:rsidRPr="004A0780">
        <w:rPr>
          <w:rFonts w:cs="Times New Roman"/>
          <w:b/>
          <w:bCs/>
          <w:color w:val="000000"/>
          <w:sz w:val="24"/>
          <w:szCs w:val="24"/>
          <w:lang w:val="ru-RU"/>
        </w:rPr>
        <w:t>местно</w:t>
      </w:r>
      <w:proofErr w:type="spellEnd"/>
      <w:r w:rsidRPr="004A0780">
        <w:rPr>
          <w:rFonts w:cs="Times New Roman"/>
          <w:b/>
          <w:bCs/>
          <w:color w:val="000000"/>
          <w:sz w:val="24"/>
          <w:szCs w:val="24"/>
          <w:lang w:val="ru-RU"/>
        </w:rPr>
        <w:t xml:space="preserve"> развитие</w:t>
      </w:r>
      <w:r w:rsidRPr="004A0780">
        <w:rPr>
          <w:rFonts w:cs="Times New Roman"/>
          <w:b/>
          <w:bCs/>
          <w:color w:val="000000"/>
          <w:sz w:val="24"/>
          <w:szCs w:val="24"/>
          <w:lang w:val="bg-BG"/>
        </w:rPr>
        <w:t>” за бенефициенти, възложители по ЗУСЕСИФ</w:t>
      </w: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0A2D4E" w:rsidRPr="004A0780" w14:paraId="3FA9E584" w14:textId="77777777" w:rsidTr="001C2FF7">
        <w:trPr>
          <w:trHeight w:val="830"/>
        </w:trPr>
        <w:tc>
          <w:tcPr>
            <w:tcW w:w="3521" w:type="dxa"/>
            <w:tcBorders>
              <w:top w:val="single" w:sz="18" w:space="0" w:color="auto"/>
            </w:tcBorders>
            <w:shd w:val="clear" w:color="auto" w:fill="C5E0B3"/>
            <w:vAlign w:val="center"/>
          </w:tcPr>
          <w:p w14:paraId="1DBD973F" w14:textId="77777777" w:rsidR="000A2D4E" w:rsidRPr="004A0780" w:rsidRDefault="000A2D4E" w:rsidP="001C2FF7">
            <w:pPr>
              <w:spacing w:after="120"/>
              <w:rPr>
                <w:b/>
                <w:bCs/>
                <w:snapToGrid w:val="0"/>
                <w:lang w:val="bg-BG"/>
              </w:rPr>
            </w:pPr>
            <w:r w:rsidRPr="004A0780">
              <w:rPr>
                <w:b/>
                <w:bCs/>
                <w:snapToGrid w:val="0"/>
                <w:lang w:val="bg-BG"/>
              </w:rPr>
              <w:t>КОД НА ПРОЦЕДУРАТА</w:t>
            </w:r>
          </w:p>
          <w:p w14:paraId="0D6019AA" w14:textId="77777777" w:rsidR="000A2D4E" w:rsidRPr="004A0780" w:rsidRDefault="000A2D4E" w:rsidP="001C2FF7">
            <w:pPr>
              <w:spacing w:after="120"/>
              <w:rPr>
                <w:b/>
                <w:bCs/>
                <w:snapToGrid w:val="0"/>
                <w:lang w:val="ru-RU"/>
              </w:rPr>
            </w:pPr>
            <w:r w:rsidRPr="004A0780">
              <w:rPr>
                <w:b/>
                <w:bCs/>
                <w:snapToGrid w:val="0"/>
                <w:lang w:val="ru-RU"/>
              </w:rPr>
              <w:t>(ОТ ИСУН):</w:t>
            </w:r>
          </w:p>
        </w:tc>
        <w:tc>
          <w:tcPr>
            <w:tcW w:w="5551" w:type="dxa"/>
            <w:tcBorders>
              <w:top w:val="single" w:sz="18" w:space="0" w:color="auto"/>
            </w:tcBorders>
            <w:shd w:val="clear" w:color="auto" w:fill="C5E0B3"/>
            <w:vAlign w:val="center"/>
          </w:tcPr>
          <w:p w14:paraId="3AC55710" w14:textId="77777777" w:rsidR="000A2D4E" w:rsidRPr="004A0780" w:rsidRDefault="000A2D4E" w:rsidP="001C2FF7">
            <w:pPr>
              <w:spacing w:after="120"/>
              <w:rPr>
                <w:b/>
                <w:bCs/>
                <w:snapToGrid w:val="0"/>
                <w:lang w:val="ru-RU"/>
              </w:rPr>
            </w:pPr>
          </w:p>
        </w:tc>
      </w:tr>
      <w:tr w:rsidR="000A2D4E" w:rsidRPr="004A0780" w14:paraId="0278BE4A" w14:textId="77777777" w:rsidTr="001C2FF7">
        <w:trPr>
          <w:trHeight w:val="830"/>
        </w:trPr>
        <w:tc>
          <w:tcPr>
            <w:tcW w:w="3521" w:type="dxa"/>
            <w:tcBorders>
              <w:top w:val="single" w:sz="18" w:space="0" w:color="auto"/>
            </w:tcBorders>
            <w:shd w:val="clear" w:color="auto" w:fill="C5E0B3"/>
            <w:vAlign w:val="center"/>
          </w:tcPr>
          <w:p w14:paraId="73D6D796" w14:textId="77777777" w:rsidR="000A2D4E" w:rsidRPr="004A0780" w:rsidRDefault="000A2D4E" w:rsidP="001C2FF7">
            <w:pPr>
              <w:spacing w:after="120"/>
              <w:rPr>
                <w:b/>
                <w:bCs/>
                <w:snapToGrid w:val="0"/>
              </w:rPr>
            </w:pPr>
            <w:r w:rsidRPr="004A0780">
              <w:rPr>
                <w:b/>
                <w:bCs/>
                <w:snapToGrid w:val="0"/>
              </w:rPr>
              <w:t xml:space="preserve">№ НА ПРОЕКТА </w:t>
            </w:r>
          </w:p>
          <w:p w14:paraId="14197F25" w14:textId="77777777" w:rsidR="000A2D4E" w:rsidRPr="004A0780" w:rsidRDefault="000A2D4E" w:rsidP="001C2FF7">
            <w:pPr>
              <w:spacing w:after="120"/>
              <w:rPr>
                <w:b/>
                <w:bCs/>
                <w:snapToGrid w:val="0"/>
              </w:rPr>
            </w:pPr>
            <w:r w:rsidRPr="004A0780">
              <w:rPr>
                <w:b/>
                <w:bCs/>
                <w:snapToGrid w:val="0"/>
              </w:rPr>
              <w:t>(ОТ ИСУН):</w:t>
            </w:r>
          </w:p>
        </w:tc>
        <w:tc>
          <w:tcPr>
            <w:tcW w:w="5551" w:type="dxa"/>
            <w:tcBorders>
              <w:top w:val="single" w:sz="18" w:space="0" w:color="auto"/>
            </w:tcBorders>
            <w:shd w:val="clear" w:color="auto" w:fill="C5E0B3"/>
            <w:vAlign w:val="center"/>
          </w:tcPr>
          <w:p w14:paraId="312F666A" w14:textId="77777777" w:rsidR="000A2D4E" w:rsidRPr="004A0780" w:rsidRDefault="000A2D4E" w:rsidP="001C2FF7">
            <w:pPr>
              <w:spacing w:after="120"/>
              <w:rPr>
                <w:b/>
                <w:bCs/>
                <w:snapToGrid w:val="0"/>
              </w:rPr>
            </w:pPr>
          </w:p>
        </w:tc>
      </w:tr>
      <w:tr w:rsidR="000A2D4E" w:rsidRPr="004A0780" w14:paraId="20FB5DC6" w14:textId="77777777" w:rsidTr="001C2FF7">
        <w:trPr>
          <w:trHeight w:val="830"/>
        </w:trPr>
        <w:tc>
          <w:tcPr>
            <w:tcW w:w="3521" w:type="dxa"/>
            <w:shd w:val="clear" w:color="auto" w:fill="C5E0B3"/>
            <w:vAlign w:val="center"/>
          </w:tcPr>
          <w:p w14:paraId="6D28BED3" w14:textId="77777777" w:rsidR="000A2D4E" w:rsidRPr="004A0780" w:rsidRDefault="000A2D4E" w:rsidP="001C2FF7">
            <w:pPr>
              <w:spacing w:after="120"/>
              <w:rPr>
                <w:b/>
                <w:bCs/>
                <w:snapToGrid w:val="0"/>
              </w:rPr>
            </w:pPr>
            <w:r w:rsidRPr="004A0780">
              <w:rPr>
                <w:b/>
                <w:bCs/>
                <w:snapToGrid w:val="0"/>
              </w:rPr>
              <w:t>НАИМЕНОВАНИЕ НА ПРОЕКТА:</w:t>
            </w:r>
          </w:p>
        </w:tc>
        <w:tc>
          <w:tcPr>
            <w:tcW w:w="5551" w:type="dxa"/>
            <w:shd w:val="clear" w:color="auto" w:fill="C5E0B3"/>
            <w:vAlign w:val="center"/>
          </w:tcPr>
          <w:p w14:paraId="4F2D895C" w14:textId="77777777" w:rsidR="000A2D4E" w:rsidRPr="004A0780" w:rsidRDefault="000A2D4E" w:rsidP="001C2FF7">
            <w:pPr>
              <w:spacing w:after="120"/>
              <w:rPr>
                <w:b/>
                <w:bCs/>
                <w:snapToGrid w:val="0"/>
              </w:rPr>
            </w:pPr>
          </w:p>
        </w:tc>
      </w:tr>
      <w:tr w:rsidR="000A2D4E" w:rsidRPr="004A0780" w14:paraId="2A07C086" w14:textId="77777777" w:rsidTr="001C2FF7">
        <w:trPr>
          <w:trHeight w:val="842"/>
        </w:trPr>
        <w:tc>
          <w:tcPr>
            <w:tcW w:w="3521" w:type="dxa"/>
            <w:shd w:val="clear" w:color="auto" w:fill="C5E0B3"/>
            <w:vAlign w:val="center"/>
          </w:tcPr>
          <w:p w14:paraId="6649361E" w14:textId="77777777" w:rsidR="000A2D4E" w:rsidRPr="004A0780" w:rsidRDefault="000A2D4E" w:rsidP="001C2FF7">
            <w:pPr>
              <w:spacing w:after="120"/>
              <w:rPr>
                <w:b/>
                <w:bCs/>
                <w:snapToGrid w:val="0"/>
              </w:rPr>
            </w:pPr>
            <w:r w:rsidRPr="004A0780">
              <w:rPr>
                <w:b/>
                <w:bCs/>
                <w:snapToGrid w:val="0"/>
              </w:rPr>
              <w:t>БЕНЕФИЦИЕНТ:</w:t>
            </w:r>
          </w:p>
        </w:tc>
        <w:tc>
          <w:tcPr>
            <w:tcW w:w="5551" w:type="dxa"/>
            <w:shd w:val="clear" w:color="auto" w:fill="C5E0B3"/>
            <w:vAlign w:val="center"/>
          </w:tcPr>
          <w:p w14:paraId="21ADF7CA" w14:textId="77777777" w:rsidR="000A2D4E" w:rsidRPr="004A0780" w:rsidRDefault="000A2D4E" w:rsidP="001C2FF7">
            <w:pPr>
              <w:spacing w:after="120"/>
              <w:rPr>
                <w:b/>
                <w:bCs/>
                <w:snapToGrid w:val="0"/>
              </w:rPr>
            </w:pPr>
          </w:p>
        </w:tc>
      </w:tr>
      <w:tr w:rsidR="000A2D4E" w:rsidRPr="004A0780" w14:paraId="688C912A" w14:textId="77777777" w:rsidTr="001C2FF7">
        <w:trPr>
          <w:trHeight w:val="826"/>
        </w:trPr>
        <w:tc>
          <w:tcPr>
            <w:tcW w:w="3521" w:type="dxa"/>
            <w:shd w:val="clear" w:color="auto" w:fill="C5E0B3"/>
            <w:vAlign w:val="center"/>
          </w:tcPr>
          <w:p w14:paraId="06719ABE" w14:textId="77777777" w:rsidR="000A2D4E" w:rsidRPr="004A0780" w:rsidRDefault="000A2D4E" w:rsidP="001C2FF7">
            <w:pPr>
              <w:spacing w:after="120"/>
              <w:rPr>
                <w:b/>
                <w:bCs/>
                <w:snapToGrid w:val="0"/>
              </w:rPr>
            </w:pPr>
            <w:r w:rsidRPr="004A0780">
              <w:rPr>
                <w:b/>
                <w:bCs/>
                <w:snapToGrid w:val="0"/>
              </w:rPr>
              <w:t>МАКСИМАЛЕН РАЗМЕР НА БФП</w:t>
            </w:r>
          </w:p>
        </w:tc>
        <w:tc>
          <w:tcPr>
            <w:tcW w:w="5551" w:type="dxa"/>
            <w:shd w:val="clear" w:color="auto" w:fill="C5E0B3"/>
            <w:vAlign w:val="center"/>
          </w:tcPr>
          <w:p w14:paraId="4F4A1821" w14:textId="77777777" w:rsidR="000A2D4E" w:rsidRPr="004A0780" w:rsidRDefault="000A2D4E" w:rsidP="001C2FF7">
            <w:pPr>
              <w:spacing w:after="120"/>
              <w:rPr>
                <w:b/>
                <w:bCs/>
                <w:snapToGrid w:val="0"/>
              </w:rPr>
            </w:pPr>
          </w:p>
        </w:tc>
      </w:tr>
      <w:tr w:rsidR="000A2D4E" w:rsidRPr="004A0780" w14:paraId="0AB532E9" w14:textId="77777777" w:rsidTr="001C2FF7">
        <w:trPr>
          <w:trHeight w:val="838"/>
        </w:trPr>
        <w:tc>
          <w:tcPr>
            <w:tcW w:w="3521" w:type="dxa"/>
            <w:shd w:val="clear" w:color="auto" w:fill="C5E0B3"/>
            <w:vAlign w:val="center"/>
          </w:tcPr>
          <w:p w14:paraId="73A9D6AA" w14:textId="77777777" w:rsidR="000A2D4E" w:rsidRPr="004A0780" w:rsidRDefault="000A2D4E" w:rsidP="001C2FF7">
            <w:pPr>
              <w:spacing w:after="120"/>
              <w:rPr>
                <w:b/>
                <w:bCs/>
                <w:snapToGrid w:val="0"/>
              </w:rPr>
            </w:pPr>
            <w:r w:rsidRPr="004A0780">
              <w:rPr>
                <w:b/>
                <w:bCs/>
                <w:snapToGrid w:val="0"/>
              </w:rPr>
              <w:t>ПРИОРИТЕТ НА ПРСР:</w:t>
            </w:r>
          </w:p>
        </w:tc>
        <w:tc>
          <w:tcPr>
            <w:tcW w:w="5551" w:type="dxa"/>
            <w:shd w:val="clear" w:color="auto" w:fill="C5E0B3"/>
            <w:vAlign w:val="center"/>
          </w:tcPr>
          <w:p w14:paraId="559D32DD" w14:textId="77777777" w:rsidR="000A2D4E" w:rsidRPr="004A0780" w:rsidRDefault="00715D31" w:rsidP="00715D31">
            <w:pPr>
              <w:jc w:val="both"/>
              <w:rPr>
                <w:b/>
              </w:rPr>
            </w:pPr>
            <w:r w:rsidRPr="004A0780">
              <w:rPr>
                <w:b/>
              </w:rPr>
              <w:t>6B</w:t>
            </w:r>
            <w:r w:rsidR="00175934" w:rsidRPr="004A0780">
              <w:rPr>
                <w:b/>
              </w:rPr>
              <w:t xml:space="preserve"> </w:t>
            </w:r>
            <w:proofErr w:type="spellStart"/>
            <w:r w:rsidR="00175934" w:rsidRPr="004A0780">
              <w:rPr>
                <w:b/>
              </w:rPr>
              <w:t>Стимулиране</w:t>
            </w:r>
            <w:proofErr w:type="spellEnd"/>
            <w:r w:rsidR="00175934" w:rsidRPr="004A0780">
              <w:rPr>
                <w:b/>
              </w:rPr>
              <w:t xml:space="preserve"> </w:t>
            </w:r>
            <w:proofErr w:type="spellStart"/>
            <w:r w:rsidR="00175934" w:rsidRPr="004A0780">
              <w:rPr>
                <w:b/>
              </w:rPr>
              <w:t>на</w:t>
            </w:r>
            <w:proofErr w:type="spellEnd"/>
            <w:r w:rsidR="00175934" w:rsidRPr="004A0780">
              <w:rPr>
                <w:b/>
              </w:rPr>
              <w:t xml:space="preserve"> </w:t>
            </w:r>
            <w:proofErr w:type="spellStart"/>
            <w:r w:rsidR="00175934" w:rsidRPr="004A0780">
              <w:rPr>
                <w:b/>
              </w:rPr>
              <w:t>местното</w:t>
            </w:r>
            <w:proofErr w:type="spellEnd"/>
            <w:r w:rsidR="00175934" w:rsidRPr="004A0780">
              <w:rPr>
                <w:b/>
              </w:rPr>
              <w:t xml:space="preserve"> </w:t>
            </w:r>
            <w:proofErr w:type="spellStart"/>
            <w:r w:rsidR="00175934" w:rsidRPr="004A0780">
              <w:rPr>
                <w:b/>
              </w:rPr>
              <w:t>развитие</w:t>
            </w:r>
            <w:proofErr w:type="spellEnd"/>
            <w:r w:rsidR="00175934" w:rsidRPr="004A0780">
              <w:rPr>
                <w:b/>
              </w:rPr>
              <w:t xml:space="preserve"> в </w:t>
            </w:r>
            <w:proofErr w:type="spellStart"/>
            <w:r w:rsidR="00175934" w:rsidRPr="004A0780">
              <w:rPr>
                <w:b/>
              </w:rPr>
              <w:t>селските</w:t>
            </w:r>
            <w:proofErr w:type="spellEnd"/>
            <w:r w:rsidR="00175934" w:rsidRPr="004A0780">
              <w:rPr>
                <w:b/>
              </w:rPr>
              <w:t xml:space="preserve"> </w:t>
            </w:r>
            <w:proofErr w:type="spellStart"/>
            <w:r w:rsidR="00175934" w:rsidRPr="004A0780">
              <w:rPr>
                <w:b/>
              </w:rPr>
              <w:t>райони</w:t>
            </w:r>
            <w:proofErr w:type="spellEnd"/>
          </w:p>
        </w:tc>
      </w:tr>
      <w:tr w:rsidR="000A2D4E" w:rsidRPr="004A0780" w14:paraId="118613A6" w14:textId="77777777" w:rsidTr="001C2FF7">
        <w:trPr>
          <w:trHeight w:val="836"/>
        </w:trPr>
        <w:tc>
          <w:tcPr>
            <w:tcW w:w="3521" w:type="dxa"/>
            <w:shd w:val="clear" w:color="auto" w:fill="C5E0B3"/>
            <w:vAlign w:val="center"/>
          </w:tcPr>
          <w:p w14:paraId="646EDA53" w14:textId="77777777" w:rsidR="000A2D4E" w:rsidRPr="004A0780" w:rsidRDefault="000A2D4E" w:rsidP="001C2FF7">
            <w:pPr>
              <w:spacing w:after="120"/>
              <w:rPr>
                <w:b/>
                <w:bCs/>
                <w:snapToGrid w:val="0"/>
              </w:rPr>
            </w:pPr>
            <w:r w:rsidRPr="004A0780">
              <w:rPr>
                <w:b/>
                <w:bCs/>
                <w:snapToGrid w:val="0"/>
              </w:rPr>
              <w:t>СРОК ЗА ИЗПЪЛНЕНИЕ:</w:t>
            </w:r>
          </w:p>
        </w:tc>
        <w:tc>
          <w:tcPr>
            <w:tcW w:w="5551" w:type="dxa"/>
            <w:shd w:val="clear" w:color="auto" w:fill="C5E0B3"/>
            <w:vAlign w:val="center"/>
          </w:tcPr>
          <w:p w14:paraId="0BBA9F83" w14:textId="77777777" w:rsidR="000A2D4E" w:rsidRPr="004A0780" w:rsidRDefault="000A2D4E" w:rsidP="001C2FF7">
            <w:pPr>
              <w:spacing w:after="120"/>
              <w:rPr>
                <w:b/>
                <w:bCs/>
                <w:snapToGrid w:val="0"/>
                <w:lang w:val="ru-RU"/>
              </w:rPr>
            </w:pPr>
            <w:r w:rsidRPr="004A0780">
              <w:rPr>
                <w:b/>
                <w:bCs/>
                <w:snapToGrid w:val="0"/>
                <w:lang w:val="ru-RU"/>
              </w:rPr>
              <w:t>от ………….. г. до …………. г.</w:t>
            </w:r>
            <w:r w:rsidRPr="004A0780">
              <w:rPr>
                <w:b/>
                <w:bCs/>
                <w:i/>
                <w:iCs/>
                <w:snapToGrid w:val="0"/>
                <w:lang w:val="ru-RU"/>
              </w:rPr>
              <w:t xml:space="preserve">; </w:t>
            </w:r>
            <w:r w:rsidRPr="004A0780">
              <w:rPr>
                <w:b/>
                <w:bCs/>
                <w:snapToGrid w:val="0"/>
                <w:lang w:val="ru-RU"/>
              </w:rPr>
              <w:t xml:space="preserve">……… </w:t>
            </w:r>
            <w:proofErr w:type="spellStart"/>
            <w:r w:rsidRPr="004A0780">
              <w:rPr>
                <w:b/>
                <w:bCs/>
                <w:snapToGrid w:val="0"/>
                <w:lang w:val="ru-RU"/>
              </w:rPr>
              <w:t>месеца</w:t>
            </w:r>
            <w:proofErr w:type="spellEnd"/>
            <w:r w:rsidRPr="004A0780">
              <w:rPr>
                <w:b/>
                <w:bCs/>
                <w:snapToGrid w:val="0"/>
                <w:lang w:val="ru-RU"/>
              </w:rPr>
              <w:t xml:space="preserve"> </w:t>
            </w:r>
          </w:p>
        </w:tc>
      </w:tr>
      <w:tr w:rsidR="000A2D4E" w:rsidRPr="004A0780" w14:paraId="50057FF8" w14:textId="77777777" w:rsidTr="001C2FF7">
        <w:trPr>
          <w:trHeight w:val="836"/>
        </w:trPr>
        <w:tc>
          <w:tcPr>
            <w:tcW w:w="3521" w:type="dxa"/>
            <w:shd w:val="clear" w:color="auto" w:fill="C5E0B3"/>
            <w:vAlign w:val="center"/>
          </w:tcPr>
          <w:p w14:paraId="5FAC7D7A" w14:textId="77777777" w:rsidR="000A2D4E" w:rsidRPr="004A0780" w:rsidRDefault="000A2D4E" w:rsidP="001C2FF7">
            <w:pPr>
              <w:spacing w:after="120"/>
              <w:rPr>
                <w:b/>
                <w:bCs/>
                <w:snapToGrid w:val="0"/>
                <w:lang w:val="bg-BG"/>
              </w:rPr>
            </w:pPr>
            <w:r w:rsidRPr="004A0780">
              <w:rPr>
                <w:b/>
                <w:bCs/>
                <w:snapToGrid w:val="0"/>
                <w:lang w:val="bg-BG"/>
              </w:rPr>
              <w:t xml:space="preserve">СТОЙНОСТ НА ПРОЕКТА В ЛВ: </w:t>
            </w:r>
          </w:p>
        </w:tc>
        <w:tc>
          <w:tcPr>
            <w:tcW w:w="5551" w:type="dxa"/>
            <w:shd w:val="clear" w:color="auto" w:fill="C5E0B3"/>
            <w:vAlign w:val="center"/>
          </w:tcPr>
          <w:p w14:paraId="775697AB" w14:textId="77777777" w:rsidR="000A2D4E" w:rsidRPr="004A0780" w:rsidRDefault="000A2D4E" w:rsidP="001C2FF7">
            <w:pPr>
              <w:spacing w:after="120"/>
              <w:rPr>
                <w:b/>
                <w:bCs/>
                <w:snapToGrid w:val="0"/>
                <w:lang w:val="ru-RU"/>
              </w:rPr>
            </w:pPr>
          </w:p>
        </w:tc>
      </w:tr>
      <w:tr w:rsidR="000A2D4E" w:rsidRPr="004A0780" w14:paraId="72CC52AE" w14:textId="77777777" w:rsidTr="001C2FF7">
        <w:trPr>
          <w:trHeight w:val="836"/>
        </w:trPr>
        <w:tc>
          <w:tcPr>
            <w:tcW w:w="3521" w:type="dxa"/>
            <w:shd w:val="clear" w:color="auto" w:fill="C5E0B3"/>
            <w:vAlign w:val="center"/>
          </w:tcPr>
          <w:p w14:paraId="7E0B28E1" w14:textId="77777777" w:rsidR="000A2D4E" w:rsidRPr="004A0780" w:rsidRDefault="000A2D4E" w:rsidP="001C2FF7">
            <w:pPr>
              <w:spacing w:after="120"/>
              <w:rPr>
                <w:b/>
                <w:bCs/>
                <w:snapToGrid w:val="0"/>
                <w:lang w:val="bg-BG"/>
              </w:rPr>
            </w:pPr>
            <w:r w:rsidRPr="004A0780">
              <w:rPr>
                <w:b/>
                <w:bCs/>
                <w:snapToGrid w:val="0"/>
                <w:lang w:val="bg-BG"/>
              </w:rPr>
              <w:t>ОСНОВНИ ДЕЙНОСТИ:</w:t>
            </w:r>
          </w:p>
        </w:tc>
        <w:tc>
          <w:tcPr>
            <w:tcW w:w="5551" w:type="dxa"/>
            <w:shd w:val="clear" w:color="auto" w:fill="C5E0B3"/>
            <w:vAlign w:val="center"/>
          </w:tcPr>
          <w:p w14:paraId="0D2C2D23" w14:textId="77777777" w:rsidR="000A2D4E" w:rsidRPr="004A0780" w:rsidRDefault="000A2D4E" w:rsidP="001C2FF7">
            <w:pPr>
              <w:spacing w:after="120"/>
              <w:rPr>
                <w:b/>
                <w:bCs/>
                <w:snapToGrid w:val="0"/>
              </w:rPr>
            </w:pPr>
          </w:p>
        </w:tc>
      </w:tr>
      <w:tr w:rsidR="000A2D4E" w:rsidRPr="004A0780" w14:paraId="155F5D89" w14:textId="77777777" w:rsidTr="001C2FF7">
        <w:trPr>
          <w:trHeight w:val="836"/>
        </w:trPr>
        <w:tc>
          <w:tcPr>
            <w:tcW w:w="3521" w:type="dxa"/>
            <w:tcBorders>
              <w:bottom w:val="single" w:sz="24" w:space="0" w:color="auto"/>
            </w:tcBorders>
            <w:shd w:val="clear" w:color="auto" w:fill="C5E0B3"/>
            <w:vAlign w:val="center"/>
          </w:tcPr>
          <w:p w14:paraId="238CDB8B" w14:textId="77777777" w:rsidR="000A2D4E" w:rsidRPr="004A0780" w:rsidRDefault="000A2D4E" w:rsidP="001C2FF7">
            <w:pPr>
              <w:spacing w:after="120"/>
              <w:rPr>
                <w:b/>
                <w:bCs/>
                <w:snapToGrid w:val="0"/>
                <w:lang w:val="bg-BG"/>
              </w:rPr>
            </w:pPr>
            <w:r w:rsidRPr="004A0780">
              <w:rPr>
                <w:b/>
                <w:bCs/>
                <w:snapToGrid w:val="0"/>
                <w:lang w:val="bg-BG"/>
              </w:rPr>
              <w:t xml:space="preserve">ИНДИКАТОРИ ЗА ИЗПЪЛНЕНИЕ И ЗА РЕЗУЛТАТ: </w:t>
            </w:r>
          </w:p>
        </w:tc>
        <w:tc>
          <w:tcPr>
            <w:tcW w:w="5551" w:type="dxa"/>
            <w:tcBorders>
              <w:bottom w:val="single" w:sz="24" w:space="0" w:color="auto"/>
            </w:tcBorders>
            <w:shd w:val="clear" w:color="auto" w:fill="C5E0B3"/>
            <w:vAlign w:val="center"/>
          </w:tcPr>
          <w:p w14:paraId="6DCF208F" w14:textId="77777777" w:rsidR="000A2D4E" w:rsidRPr="004A0780" w:rsidRDefault="00207C9E" w:rsidP="001C2FF7">
            <w:pPr>
              <w:spacing w:after="120"/>
              <w:rPr>
                <w:b/>
                <w:bCs/>
                <w:snapToGrid w:val="0"/>
                <w:lang w:val="ru-RU"/>
              </w:rPr>
            </w:pPr>
            <w:proofErr w:type="gramStart"/>
            <w:r w:rsidRPr="004A0780">
              <w:rPr>
                <w:b/>
                <w:bCs/>
                <w:snapToGrid w:val="0"/>
                <w:lang w:val="ru-RU"/>
              </w:rPr>
              <w:t xml:space="preserve">Общи </w:t>
            </w:r>
            <w:proofErr w:type="spellStart"/>
            <w:r w:rsidRPr="004A0780">
              <w:rPr>
                <w:b/>
                <w:bCs/>
                <w:snapToGrid w:val="0"/>
                <w:lang w:val="ru-RU"/>
              </w:rPr>
              <w:t>публични</w:t>
            </w:r>
            <w:proofErr w:type="spellEnd"/>
            <w:r w:rsidRPr="004A0780">
              <w:rPr>
                <w:b/>
                <w:bCs/>
                <w:snapToGrid w:val="0"/>
                <w:lang w:val="ru-RU"/>
              </w:rPr>
              <w:t xml:space="preserve"> </w:t>
            </w:r>
            <w:proofErr w:type="spellStart"/>
            <w:r w:rsidRPr="004A0780">
              <w:rPr>
                <w:b/>
                <w:bCs/>
                <w:snapToGrid w:val="0"/>
                <w:lang w:val="ru-RU"/>
              </w:rPr>
              <w:t>разходи</w:t>
            </w:r>
            <w:proofErr w:type="spellEnd"/>
            <w:r w:rsidRPr="004A0780">
              <w:rPr>
                <w:b/>
                <w:bCs/>
                <w:snapToGrid w:val="0"/>
                <w:lang w:val="ru-RU"/>
              </w:rPr>
              <w:t xml:space="preserve"> (в евро) — </w:t>
            </w:r>
            <w:proofErr w:type="spellStart"/>
            <w:r w:rsidRPr="004A0780">
              <w:rPr>
                <w:b/>
                <w:bCs/>
                <w:snapToGrid w:val="0"/>
                <w:lang w:val="ru-RU"/>
              </w:rPr>
              <w:t>подкрепа</w:t>
            </w:r>
            <w:proofErr w:type="spellEnd"/>
            <w:r w:rsidRPr="004A0780">
              <w:rPr>
                <w:b/>
                <w:bCs/>
                <w:snapToGrid w:val="0"/>
                <w:lang w:val="ru-RU"/>
              </w:rPr>
              <w:t xml:space="preserve"> за </w:t>
            </w:r>
            <w:proofErr w:type="spellStart"/>
            <w:r w:rsidRPr="004A0780">
              <w:rPr>
                <w:b/>
                <w:bCs/>
                <w:snapToGrid w:val="0"/>
                <w:lang w:val="ru-RU"/>
              </w:rPr>
              <w:t>изпълнение</w:t>
            </w:r>
            <w:proofErr w:type="spellEnd"/>
            <w:r w:rsidRPr="004A0780">
              <w:rPr>
                <w:b/>
                <w:bCs/>
                <w:snapToGrid w:val="0"/>
                <w:lang w:val="ru-RU"/>
              </w:rPr>
              <w:t xml:space="preserve"> на </w:t>
            </w:r>
            <w:proofErr w:type="spellStart"/>
            <w:r w:rsidRPr="004A0780">
              <w:rPr>
                <w:b/>
                <w:bCs/>
                <w:snapToGrid w:val="0"/>
                <w:lang w:val="ru-RU"/>
              </w:rPr>
              <w:t>операциите</w:t>
            </w:r>
            <w:proofErr w:type="spellEnd"/>
            <w:r w:rsidRPr="004A0780">
              <w:rPr>
                <w:b/>
                <w:bCs/>
                <w:snapToGrid w:val="0"/>
                <w:lang w:val="ru-RU"/>
              </w:rPr>
              <w:t xml:space="preserve"> по </w:t>
            </w:r>
            <w:proofErr w:type="spellStart"/>
            <w:r w:rsidRPr="004A0780">
              <w:rPr>
                <w:b/>
                <w:bCs/>
                <w:snapToGrid w:val="0"/>
                <w:lang w:val="ru-RU"/>
              </w:rPr>
              <w:t>водена</w:t>
            </w:r>
            <w:proofErr w:type="spellEnd"/>
            <w:r w:rsidRPr="004A0780">
              <w:rPr>
                <w:b/>
                <w:bCs/>
                <w:snapToGrid w:val="0"/>
                <w:lang w:val="ru-RU"/>
              </w:rPr>
              <w:t xml:space="preserve"> от </w:t>
            </w:r>
            <w:proofErr w:type="spellStart"/>
            <w:r w:rsidRPr="004A0780">
              <w:rPr>
                <w:b/>
                <w:bCs/>
                <w:snapToGrid w:val="0"/>
                <w:lang w:val="ru-RU"/>
              </w:rPr>
              <w:t>общностите</w:t>
            </w:r>
            <w:proofErr w:type="spellEnd"/>
            <w:r w:rsidRPr="004A0780">
              <w:rPr>
                <w:b/>
                <w:bCs/>
                <w:snapToGrid w:val="0"/>
                <w:lang w:val="ru-RU"/>
              </w:rPr>
              <w:t xml:space="preserve"> стратегия за </w:t>
            </w:r>
            <w:proofErr w:type="spellStart"/>
            <w:r w:rsidRPr="004A0780">
              <w:rPr>
                <w:b/>
                <w:bCs/>
                <w:snapToGrid w:val="0"/>
                <w:lang w:val="ru-RU"/>
              </w:rPr>
              <w:t>местно</w:t>
            </w:r>
            <w:proofErr w:type="spellEnd"/>
            <w:r w:rsidRPr="004A0780">
              <w:rPr>
                <w:b/>
                <w:bCs/>
                <w:snapToGrid w:val="0"/>
                <w:lang w:val="ru-RU"/>
              </w:rPr>
              <w:t xml:space="preserve"> развитие</w:t>
            </w:r>
            <w:proofErr w:type="gramEnd"/>
          </w:p>
          <w:p w14:paraId="3E210F93" w14:textId="77777777" w:rsidR="0015591F" w:rsidRPr="004A0780" w:rsidRDefault="0015591F" w:rsidP="001C2FF7">
            <w:pPr>
              <w:spacing w:after="120"/>
              <w:rPr>
                <w:b/>
                <w:bCs/>
                <w:snapToGrid w:val="0"/>
                <w:lang w:val="ru-RU"/>
              </w:rPr>
            </w:pPr>
            <w:r w:rsidRPr="004A0780">
              <w:rPr>
                <w:b/>
                <w:bCs/>
                <w:snapToGrid w:val="0"/>
                <w:lang w:val="bg-BG"/>
              </w:rPr>
              <w:t>Р</w:t>
            </w:r>
            <w:proofErr w:type="spellStart"/>
            <w:r w:rsidRPr="004A0780">
              <w:rPr>
                <w:b/>
                <w:bCs/>
                <w:snapToGrid w:val="0"/>
                <w:lang w:val="ru-RU"/>
              </w:rPr>
              <w:t>аботни</w:t>
            </w:r>
            <w:proofErr w:type="spellEnd"/>
            <w:r w:rsidRPr="004A0780">
              <w:rPr>
                <w:b/>
                <w:bCs/>
                <w:snapToGrid w:val="0"/>
                <w:lang w:val="ru-RU"/>
              </w:rPr>
              <w:t xml:space="preserve"> места, </w:t>
            </w:r>
            <w:proofErr w:type="spellStart"/>
            <w:r w:rsidRPr="004A0780">
              <w:rPr>
                <w:b/>
                <w:bCs/>
                <w:snapToGrid w:val="0"/>
                <w:lang w:val="ru-RU"/>
              </w:rPr>
              <w:t>разкрити</w:t>
            </w:r>
            <w:proofErr w:type="spellEnd"/>
            <w:r w:rsidRPr="004A0780">
              <w:rPr>
                <w:b/>
                <w:bCs/>
                <w:snapToGrid w:val="0"/>
                <w:lang w:val="ru-RU"/>
              </w:rPr>
              <w:t xml:space="preserve"> в </w:t>
            </w:r>
            <w:proofErr w:type="spellStart"/>
            <w:r w:rsidRPr="004A0780">
              <w:rPr>
                <w:b/>
                <w:bCs/>
                <w:snapToGrid w:val="0"/>
                <w:lang w:val="ru-RU"/>
              </w:rPr>
              <w:t>подпомогнатите</w:t>
            </w:r>
            <w:proofErr w:type="spellEnd"/>
            <w:r w:rsidRPr="004A0780">
              <w:rPr>
                <w:b/>
                <w:bCs/>
                <w:snapToGrid w:val="0"/>
                <w:lang w:val="ru-RU"/>
              </w:rPr>
              <w:t xml:space="preserve"> </w:t>
            </w:r>
            <w:proofErr w:type="spellStart"/>
            <w:r w:rsidRPr="004A0780">
              <w:rPr>
                <w:b/>
                <w:bCs/>
                <w:snapToGrid w:val="0"/>
                <w:lang w:val="ru-RU"/>
              </w:rPr>
              <w:t>проекти</w:t>
            </w:r>
            <w:proofErr w:type="spellEnd"/>
            <w:r w:rsidRPr="004A0780">
              <w:rPr>
                <w:b/>
                <w:bCs/>
                <w:snapToGrid w:val="0"/>
                <w:lang w:val="ru-RU"/>
              </w:rPr>
              <w:t xml:space="preserve"> (</w:t>
            </w:r>
            <w:proofErr w:type="spellStart"/>
            <w:r w:rsidRPr="004A0780">
              <w:rPr>
                <w:b/>
                <w:bCs/>
                <w:snapToGrid w:val="0"/>
                <w:lang w:val="ru-RU"/>
              </w:rPr>
              <w:t>Leader</w:t>
            </w:r>
            <w:proofErr w:type="spellEnd"/>
            <w:r w:rsidRPr="004A0780">
              <w:rPr>
                <w:b/>
                <w:bCs/>
                <w:snapToGrid w:val="0"/>
                <w:lang w:val="ru-RU"/>
              </w:rPr>
              <w:t>)</w:t>
            </w:r>
          </w:p>
        </w:tc>
      </w:tr>
    </w:tbl>
    <w:p w14:paraId="0694102A" w14:textId="77777777" w:rsidR="000A2D4E" w:rsidRPr="004A0780" w:rsidRDefault="000A2D4E" w:rsidP="000A2D4E">
      <w:pPr>
        <w:jc w:val="both"/>
        <w:rPr>
          <w:rFonts w:cs="Times New Roman"/>
          <w:sz w:val="24"/>
          <w:szCs w:val="24"/>
          <w:lang w:val="bg-BG"/>
        </w:rPr>
      </w:pPr>
    </w:p>
    <w:p w14:paraId="793CC1FE" w14:textId="77777777" w:rsidR="000A2D4E" w:rsidRPr="004A0780" w:rsidRDefault="000A2D4E" w:rsidP="000A2D4E">
      <w:pPr>
        <w:jc w:val="both"/>
        <w:rPr>
          <w:rFonts w:cs="Times New Roman"/>
          <w:sz w:val="24"/>
          <w:szCs w:val="24"/>
          <w:lang w:val="bg-BG"/>
        </w:rPr>
      </w:pPr>
    </w:p>
    <w:p w14:paraId="2AEB29F5" w14:textId="77777777" w:rsidR="000A2D4E" w:rsidRPr="004A0780" w:rsidRDefault="000A2D4E" w:rsidP="000A2D4E">
      <w:pPr>
        <w:ind w:firstLine="720"/>
        <w:jc w:val="both"/>
        <w:rPr>
          <w:rFonts w:cs="Times New Roman"/>
          <w:sz w:val="24"/>
          <w:szCs w:val="24"/>
          <w:lang w:val="bg-BG"/>
        </w:rPr>
      </w:pPr>
    </w:p>
    <w:p w14:paraId="1AB55913" w14:textId="77777777" w:rsidR="000A2D4E" w:rsidRPr="004A0780" w:rsidRDefault="000A2D4E" w:rsidP="000A2D4E">
      <w:pPr>
        <w:ind w:firstLine="720"/>
        <w:jc w:val="both"/>
        <w:rPr>
          <w:rFonts w:cs="Times New Roman"/>
          <w:sz w:val="24"/>
          <w:szCs w:val="24"/>
          <w:lang w:val="bg-BG"/>
        </w:rPr>
      </w:pPr>
    </w:p>
    <w:p w14:paraId="3A26E2CD" w14:textId="77777777" w:rsidR="000A2D4E" w:rsidRPr="004A0780" w:rsidRDefault="000A2D4E" w:rsidP="000A2D4E">
      <w:pPr>
        <w:ind w:firstLine="720"/>
        <w:jc w:val="both"/>
        <w:rPr>
          <w:rFonts w:cs="Times New Roman"/>
          <w:sz w:val="24"/>
          <w:szCs w:val="24"/>
          <w:lang w:val="bg-BG"/>
        </w:rPr>
      </w:pPr>
    </w:p>
    <w:p w14:paraId="00D7B575" w14:textId="77777777" w:rsidR="000A2D4E" w:rsidRPr="004A0780" w:rsidRDefault="000A2D4E" w:rsidP="000A2D4E">
      <w:pPr>
        <w:ind w:firstLine="720"/>
        <w:jc w:val="both"/>
        <w:rPr>
          <w:rFonts w:cs="Times New Roman"/>
          <w:sz w:val="24"/>
          <w:szCs w:val="24"/>
          <w:lang w:val="bg-BG"/>
        </w:rPr>
      </w:pPr>
      <w:r w:rsidRPr="004A0780">
        <w:rPr>
          <w:rFonts w:cs="Times New Roman"/>
          <w:sz w:val="24"/>
          <w:szCs w:val="24"/>
          <w:lang w:val="bg-BG"/>
        </w:rPr>
        <w:t>Днес, ……………….. г., в гр. София, между:</w:t>
      </w:r>
    </w:p>
    <w:p w14:paraId="6E58FAF4" w14:textId="77777777" w:rsidR="000A2D4E" w:rsidRPr="004A0780" w:rsidRDefault="000A2D4E" w:rsidP="000A2D4E">
      <w:pPr>
        <w:ind w:firstLine="720"/>
        <w:jc w:val="both"/>
        <w:rPr>
          <w:rFonts w:cs="Times New Roman"/>
          <w:sz w:val="24"/>
          <w:szCs w:val="24"/>
          <w:lang w:val="bg-BG"/>
        </w:rPr>
      </w:pPr>
    </w:p>
    <w:p w14:paraId="66A05E59" w14:textId="77777777" w:rsidR="000A2D4E" w:rsidRPr="004A0780" w:rsidRDefault="000A2D4E" w:rsidP="000A2D4E">
      <w:pPr>
        <w:ind w:firstLine="720"/>
        <w:jc w:val="both"/>
        <w:rPr>
          <w:rFonts w:cs="Times New Roman"/>
          <w:sz w:val="24"/>
          <w:szCs w:val="24"/>
          <w:lang w:val="bg-BG"/>
        </w:rPr>
      </w:pPr>
      <w:r w:rsidRPr="004A0780">
        <w:rPr>
          <w:rFonts w:cs="Times New Roman"/>
          <w:sz w:val="24"/>
          <w:szCs w:val="24"/>
          <w:lang w:val="bg-BG"/>
        </w:rPr>
        <w:t xml:space="preserve"> </w:t>
      </w:r>
      <w:r w:rsidRPr="004A0780">
        <w:rPr>
          <w:rFonts w:cs="Times New Roman"/>
          <w:b/>
          <w:sz w:val="24"/>
          <w:szCs w:val="24"/>
          <w:lang w:val="bg-BG"/>
        </w:rPr>
        <w:t>Държавен фонд „ЗЕМЕДЕЛИЕ”</w:t>
      </w:r>
      <w:r w:rsidRPr="004A0780">
        <w:rPr>
          <w:rFonts w:cs="Times New Roman"/>
          <w:sz w:val="24"/>
          <w:szCs w:val="24"/>
          <w:lang w:val="bg-BG"/>
        </w:rPr>
        <w:t>, със седалище и адрес на управление гр. София, бул. “Цар Борис III” № 136, ЕИК по БУЛСТАТ 121100421, представляван от Живко Живков, в качеството му на изпълнителен директор, наричан за краткост “</w:t>
      </w:r>
      <w:r w:rsidRPr="004A0780">
        <w:rPr>
          <w:rFonts w:cs="Times New Roman"/>
          <w:b/>
          <w:sz w:val="24"/>
          <w:szCs w:val="24"/>
          <w:lang w:val="bg-BG"/>
        </w:rPr>
        <w:t>ФОНДЪТ</w:t>
      </w:r>
      <w:r w:rsidRPr="004A0780">
        <w:rPr>
          <w:rFonts w:cs="Times New Roman"/>
          <w:sz w:val="24"/>
          <w:szCs w:val="24"/>
          <w:lang w:val="bg-BG"/>
        </w:rPr>
        <w:t xml:space="preserve">”, от една страна </w:t>
      </w:r>
    </w:p>
    <w:p w14:paraId="31505D84" w14:textId="77777777" w:rsidR="000A2D4E" w:rsidRPr="004A0780" w:rsidRDefault="000A2D4E" w:rsidP="000A2D4E">
      <w:pPr>
        <w:ind w:firstLine="720"/>
        <w:jc w:val="both"/>
        <w:rPr>
          <w:rFonts w:cs="Times New Roman"/>
          <w:sz w:val="24"/>
          <w:szCs w:val="24"/>
          <w:lang w:val="bg-BG"/>
        </w:rPr>
      </w:pPr>
    </w:p>
    <w:p w14:paraId="73205AFB" w14:textId="77777777" w:rsidR="000A2D4E" w:rsidRPr="004A0780" w:rsidRDefault="000A2D4E" w:rsidP="000A2D4E">
      <w:pPr>
        <w:ind w:firstLine="720"/>
        <w:jc w:val="both"/>
        <w:rPr>
          <w:rFonts w:cs="Times New Roman"/>
          <w:sz w:val="24"/>
          <w:szCs w:val="24"/>
          <w:lang w:val="bg-BG"/>
        </w:rPr>
      </w:pPr>
      <w:r w:rsidRPr="004A0780">
        <w:rPr>
          <w:rFonts w:cs="Times New Roman"/>
          <w:sz w:val="24"/>
          <w:szCs w:val="24"/>
          <w:lang w:val="bg-BG"/>
        </w:rPr>
        <w:t xml:space="preserve">и </w:t>
      </w:r>
    </w:p>
    <w:p w14:paraId="3B4F3AB5" w14:textId="77777777" w:rsidR="000A2D4E" w:rsidRPr="004A0780" w:rsidRDefault="000A2D4E" w:rsidP="000A2D4E">
      <w:pPr>
        <w:ind w:firstLine="720"/>
        <w:jc w:val="both"/>
        <w:rPr>
          <w:rFonts w:cs="Times New Roman"/>
          <w:sz w:val="24"/>
          <w:szCs w:val="24"/>
          <w:lang w:val="bg-BG"/>
        </w:rPr>
      </w:pPr>
    </w:p>
    <w:p w14:paraId="698BFE67" w14:textId="77777777" w:rsidR="000A2D4E" w:rsidRPr="004A0780" w:rsidRDefault="000A2D4E" w:rsidP="000A2D4E">
      <w:pPr>
        <w:ind w:firstLine="708"/>
        <w:jc w:val="both"/>
        <w:rPr>
          <w:rFonts w:cs="Times New Roman"/>
          <w:sz w:val="24"/>
          <w:szCs w:val="24"/>
          <w:lang w:val="bg-BG"/>
        </w:rPr>
      </w:pPr>
      <w:r w:rsidRPr="004A0780">
        <w:rPr>
          <w:rFonts w:cs="Times New Roman"/>
          <w:b/>
          <w:sz w:val="24"/>
          <w:szCs w:val="24"/>
          <w:lang w:val="bg-BG"/>
        </w:rPr>
        <w:t>МЕСТНА ИНИЦИАТИВНА ГРУПА</w:t>
      </w:r>
      <w:r w:rsidRPr="004A0780">
        <w:rPr>
          <w:rFonts w:cs="Times New Roman"/>
          <w:sz w:val="24"/>
          <w:szCs w:val="24"/>
          <w:lang w:val="bg-BG"/>
        </w:rPr>
        <w:t xml:space="preserve"> /МИГ/, БУЛСТАТ .........................., седалище и адрес на управление .................., п.к. ...................., </w:t>
      </w:r>
      <w:proofErr w:type="spellStart"/>
      <w:r w:rsidRPr="004A0780">
        <w:rPr>
          <w:rFonts w:cs="Times New Roman"/>
          <w:sz w:val="24"/>
          <w:szCs w:val="24"/>
          <w:lang w:val="bg-BG"/>
        </w:rPr>
        <w:t>обл</w:t>
      </w:r>
      <w:proofErr w:type="spellEnd"/>
      <w:r w:rsidRPr="004A0780">
        <w:rPr>
          <w:rFonts w:cs="Times New Roman"/>
          <w:sz w:val="24"/>
          <w:szCs w:val="24"/>
          <w:lang w:val="bg-BG"/>
        </w:rPr>
        <w:t xml:space="preserve">. ........................., ул. „...................” № ......, представлявано от ..................... с ЕГН ....................., в качеството му на председател, с лична карта № ..............., издадена на .......................... г. от ......................., телефон ......................, </w:t>
      </w:r>
      <w:proofErr w:type="spellStart"/>
      <w:r w:rsidRPr="004A0780">
        <w:rPr>
          <w:rFonts w:cs="Times New Roman"/>
          <w:sz w:val="24"/>
          <w:szCs w:val="24"/>
          <w:lang w:val="bg-BG"/>
        </w:rPr>
        <w:t>e-mail</w:t>
      </w:r>
      <w:proofErr w:type="spellEnd"/>
      <w:r w:rsidRPr="004A0780">
        <w:rPr>
          <w:rFonts w:cs="Times New Roman"/>
          <w:sz w:val="24"/>
          <w:szCs w:val="24"/>
          <w:lang w:val="bg-BG"/>
        </w:rPr>
        <w:t xml:space="preserve">: ................................, наричана за краткост и за целите на този договор </w:t>
      </w:r>
      <w:r w:rsidRPr="004A0780">
        <w:rPr>
          <w:rFonts w:cs="Times New Roman"/>
          <w:b/>
          <w:sz w:val="24"/>
          <w:szCs w:val="24"/>
          <w:lang w:val="bg-BG"/>
        </w:rPr>
        <w:t>„МИГ”</w:t>
      </w:r>
      <w:r w:rsidRPr="004A0780">
        <w:rPr>
          <w:rFonts w:cs="Times New Roman"/>
          <w:sz w:val="24"/>
          <w:szCs w:val="24"/>
          <w:lang w:val="bg-BG"/>
        </w:rPr>
        <w:t>,</w:t>
      </w:r>
    </w:p>
    <w:p w14:paraId="3AABAEA7" w14:textId="77777777" w:rsidR="000A2D4E" w:rsidRPr="004A0780" w:rsidRDefault="000A2D4E" w:rsidP="000A2D4E">
      <w:pPr>
        <w:ind w:firstLine="720"/>
        <w:jc w:val="both"/>
        <w:rPr>
          <w:rFonts w:cs="Times New Roman"/>
          <w:sz w:val="24"/>
          <w:szCs w:val="24"/>
          <w:lang w:val="bg-BG"/>
        </w:rPr>
      </w:pPr>
    </w:p>
    <w:p w14:paraId="67581275" w14:textId="77777777" w:rsidR="000A2D4E" w:rsidRPr="004A0780" w:rsidRDefault="000A2D4E" w:rsidP="000A2D4E">
      <w:pPr>
        <w:jc w:val="both"/>
        <w:rPr>
          <w:rFonts w:cs="Times New Roman"/>
          <w:sz w:val="24"/>
          <w:szCs w:val="24"/>
          <w:lang w:val="bg-BG" w:eastAsia="bg-BG"/>
        </w:rPr>
      </w:pPr>
      <w:r w:rsidRPr="004A0780">
        <w:rPr>
          <w:rFonts w:cs="Times New Roman"/>
          <w:b/>
          <w:i/>
          <w:sz w:val="24"/>
          <w:szCs w:val="24"/>
          <w:lang w:val="bg-BG" w:eastAsia="bg-BG"/>
        </w:rPr>
        <w:t xml:space="preserve"> </w:t>
      </w:r>
      <w:r w:rsidRPr="004A0780">
        <w:rPr>
          <w:rFonts w:cs="Times New Roman"/>
          <w:b/>
          <w:i/>
          <w:sz w:val="24"/>
          <w:szCs w:val="24"/>
          <w:lang w:val="bg-BG" w:eastAsia="bg-BG"/>
        </w:rPr>
        <w:tab/>
      </w:r>
      <w:r w:rsidRPr="004A0780">
        <w:rPr>
          <w:rFonts w:cs="Times New Roman"/>
          <w:sz w:val="24"/>
          <w:szCs w:val="24"/>
          <w:lang w:val="bg-BG" w:eastAsia="bg-BG"/>
        </w:rPr>
        <w:t>и</w:t>
      </w:r>
    </w:p>
    <w:p w14:paraId="38C911E2" w14:textId="77777777" w:rsidR="000A2D4E" w:rsidRPr="004A0780" w:rsidRDefault="000A2D4E" w:rsidP="000A2D4E">
      <w:pPr>
        <w:jc w:val="both"/>
        <w:rPr>
          <w:rFonts w:cs="Times New Roman"/>
          <w:b/>
          <w:i/>
          <w:sz w:val="24"/>
          <w:szCs w:val="24"/>
          <w:lang w:val="bg-BG" w:eastAsia="bg-BG"/>
        </w:rPr>
      </w:pPr>
      <w:r w:rsidRPr="004A0780">
        <w:rPr>
          <w:rFonts w:cs="Times New Roman"/>
          <w:b/>
          <w:i/>
          <w:sz w:val="24"/>
          <w:szCs w:val="24"/>
          <w:lang w:val="bg-BG" w:eastAsia="bg-BG"/>
        </w:rPr>
        <w:tab/>
      </w:r>
    </w:p>
    <w:p w14:paraId="14BFDCDA" w14:textId="77777777" w:rsidR="000A2D4E" w:rsidRPr="004A0780" w:rsidRDefault="000A2D4E" w:rsidP="000A2D4E">
      <w:pPr>
        <w:jc w:val="both"/>
        <w:rPr>
          <w:rFonts w:cs="Times New Roman"/>
          <w:sz w:val="24"/>
          <w:szCs w:val="24"/>
          <w:lang w:val="bg-BG"/>
        </w:rPr>
      </w:pPr>
      <w:r w:rsidRPr="004A0780">
        <w:rPr>
          <w:rFonts w:cs="Times New Roman"/>
          <w:b/>
          <w:sz w:val="24"/>
          <w:szCs w:val="24"/>
          <w:lang w:val="bg-BG"/>
        </w:rPr>
        <w:tab/>
        <w:t xml:space="preserve">....................................., </w:t>
      </w:r>
      <w:r w:rsidRPr="004A0780">
        <w:rPr>
          <w:rFonts w:cs="Times New Roman"/>
          <w:sz w:val="24"/>
          <w:szCs w:val="24"/>
          <w:lang w:val="bg-BG"/>
        </w:rPr>
        <w:t xml:space="preserve">ЕИК по БУЛСТАТ .........................., седалище и адрес на управление .................., п.к. ...................., </w:t>
      </w:r>
      <w:proofErr w:type="spellStart"/>
      <w:r w:rsidRPr="004A0780">
        <w:rPr>
          <w:rFonts w:cs="Times New Roman"/>
          <w:sz w:val="24"/>
          <w:szCs w:val="24"/>
          <w:lang w:val="bg-BG"/>
        </w:rPr>
        <w:t>обл</w:t>
      </w:r>
      <w:proofErr w:type="spellEnd"/>
      <w:r w:rsidRPr="004A0780">
        <w:rPr>
          <w:rFonts w:cs="Times New Roman"/>
          <w:sz w:val="24"/>
          <w:szCs w:val="24"/>
          <w:lang w:val="bg-BG"/>
        </w:rPr>
        <w:t xml:space="preserve">. ........................., ул. „...................” № ......, представлявано от ..................... с ЕГН ....................., в качеството му на управител, с лична карта № ..............., издадена на .......................... г. от ......................., телефон ......................, </w:t>
      </w:r>
      <w:proofErr w:type="spellStart"/>
      <w:r w:rsidRPr="004A0780">
        <w:rPr>
          <w:rFonts w:cs="Times New Roman"/>
          <w:sz w:val="24"/>
          <w:szCs w:val="24"/>
          <w:lang w:val="bg-BG"/>
        </w:rPr>
        <w:t>e-mail</w:t>
      </w:r>
      <w:proofErr w:type="spellEnd"/>
      <w:r w:rsidRPr="004A0780">
        <w:rPr>
          <w:rFonts w:cs="Times New Roman"/>
          <w:sz w:val="24"/>
          <w:szCs w:val="24"/>
          <w:lang w:val="bg-BG"/>
        </w:rPr>
        <w:t>: ................................,</w:t>
      </w:r>
    </w:p>
    <w:p w14:paraId="1F885131" w14:textId="77777777" w:rsidR="000A2D4E" w:rsidRPr="004A0780" w:rsidRDefault="000A2D4E" w:rsidP="000A2D4E">
      <w:pPr>
        <w:jc w:val="both"/>
        <w:rPr>
          <w:rFonts w:cs="Times New Roman"/>
          <w:sz w:val="24"/>
          <w:szCs w:val="24"/>
          <w:lang w:val="bg-BG"/>
        </w:rPr>
      </w:pPr>
    </w:p>
    <w:p w14:paraId="4B9F8EE8" w14:textId="77777777" w:rsidR="000A2D4E" w:rsidRPr="004A0780" w:rsidRDefault="000A2D4E" w:rsidP="000A2D4E">
      <w:pPr>
        <w:jc w:val="both"/>
        <w:rPr>
          <w:rFonts w:cs="Times New Roman"/>
          <w:b/>
          <w:sz w:val="24"/>
          <w:szCs w:val="24"/>
          <w:lang w:val="bg-BG"/>
        </w:rPr>
      </w:pPr>
      <w:r w:rsidRPr="004A0780">
        <w:rPr>
          <w:rFonts w:cs="Times New Roman"/>
          <w:b/>
          <w:sz w:val="24"/>
          <w:szCs w:val="24"/>
          <w:lang w:val="bg-BG"/>
        </w:rPr>
        <w:t>IBAN ...................................,</w:t>
      </w:r>
    </w:p>
    <w:p w14:paraId="433A2669" w14:textId="77777777" w:rsidR="000A2D4E" w:rsidRPr="004A0780" w:rsidRDefault="000A2D4E" w:rsidP="000A2D4E">
      <w:pPr>
        <w:jc w:val="both"/>
        <w:rPr>
          <w:rFonts w:cs="Times New Roman"/>
          <w:b/>
          <w:sz w:val="24"/>
          <w:szCs w:val="24"/>
          <w:lang w:val="bg-BG"/>
        </w:rPr>
      </w:pPr>
      <w:r w:rsidRPr="004A0780">
        <w:rPr>
          <w:rFonts w:cs="Times New Roman"/>
          <w:b/>
          <w:sz w:val="24"/>
          <w:szCs w:val="24"/>
          <w:lang w:val="bg-BG"/>
        </w:rPr>
        <w:t>BIC ......................................,</w:t>
      </w:r>
    </w:p>
    <w:p w14:paraId="28E0529A" w14:textId="77777777" w:rsidR="000A2D4E" w:rsidRPr="004A0780" w:rsidRDefault="000A2D4E" w:rsidP="000A2D4E">
      <w:pPr>
        <w:jc w:val="both"/>
        <w:rPr>
          <w:rFonts w:cs="Times New Roman"/>
          <w:b/>
          <w:i/>
          <w:sz w:val="24"/>
          <w:szCs w:val="24"/>
          <w:lang w:val="bg-BG"/>
        </w:rPr>
      </w:pPr>
      <w:r w:rsidRPr="004A0780">
        <w:rPr>
          <w:rFonts w:cs="Times New Roman"/>
          <w:b/>
          <w:sz w:val="24"/>
          <w:szCs w:val="24"/>
          <w:lang w:val="bg-BG"/>
        </w:rPr>
        <w:t>БАНКА ...............................,</w:t>
      </w:r>
    </w:p>
    <w:p w14:paraId="40CDAA39" w14:textId="77777777" w:rsidR="000A2D4E" w:rsidRPr="004A0780" w:rsidRDefault="000A2D4E" w:rsidP="000A2D4E">
      <w:pPr>
        <w:jc w:val="both"/>
        <w:rPr>
          <w:rFonts w:cs="Times New Roman"/>
          <w:b/>
          <w:sz w:val="24"/>
          <w:szCs w:val="24"/>
          <w:lang w:val="bg-BG"/>
        </w:rPr>
      </w:pPr>
      <w:r w:rsidRPr="004A0780">
        <w:rPr>
          <w:rFonts w:cs="Times New Roman"/>
          <w:b/>
          <w:sz w:val="24"/>
          <w:szCs w:val="24"/>
          <w:lang w:val="bg-BG"/>
        </w:rPr>
        <w:t xml:space="preserve"> </w:t>
      </w:r>
    </w:p>
    <w:p w14:paraId="2D08231A" w14:textId="77777777" w:rsidR="000A2D4E" w:rsidRPr="004A0780" w:rsidRDefault="000A2D4E" w:rsidP="000A2D4E">
      <w:pPr>
        <w:jc w:val="both"/>
        <w:rPr>
          <w:rFonts w:cs="Times New Roman"/>
          <w:sz w:val="24"/>
          <w:szCs w:val="24"/>
          <w:lang w:val="bg-BG"/>
        </w:rPr>
      </w:pPr>
      <w:r w:rsidRPr="004A0780">
        <w:rPr>
          <w:rFonts w:cs="Times New Roman"/>
          <w:sz w:val="24"/>
          <w:szCs w:val="24"/>
          <w:lang w:val="bg-BG"/>
        </w:rPr>
        <w:t>наричан за целите на този договор “</w:t>
      </w:r>
      <w:r w:rsidRPr="004A0780">
        <w:rPr>
          <w:rFonts w:cs="Times New Roman"/>
          <w:b/>
          <w:sz w:val="24"/>
          <w:szCs w:val="24"/>
          <w:lang w:val="bg-BG"/>
        </w:rPr>
        <w:t xml:space="preserve"> БЕНЕФИЦИЕНТ</w:t>
      </w:r>
      <w:r w:rsidRPr="004A0780">
        <w:rPr>
          <w:rFonts w:cs="Times New Roman"/>
          <w:sz w:val="24"/>
          <w:szCs w:val="24"/>
          <w:lang w:val="bg-BG"/>
        </w:rPr>
        <w:t>”, от друга страна,</w:t>
      </w:r>
    </w:p>
    <w:p w14:paraId="2C37607B" w14:textId="77777777" w:rsidR="000A2D4E" w:rsidRPr="004A0780" w:rsidRDefault="000A2D4E" w:rsidP="000A2D4E">
      <w:pPr>
        <w:jc w:val="both"/>
        <w:rPr>
          <w:rFonts w:cs="Times New Roman"/>
          <w:sz w:val="24"/>
          <w:szCs w:val="24"/>
          <w:lang w:val="bg-BG"/>
        </w:rPr>
      </w:pPr>
      <w:r w:rsidRPr="004A0780">
        <w:rPr>
          <w:rFonts w:cs="Times New Roman"/>
          <w:sz w:val="24"/>
          <w:szCs w:val="24"/>
          <w:lang w:val="bg-BG"/>
        </w:rPr>
        <w:t xml:space="preserve"> </w:t>
      </w:r>
    </w:p>
    <w:p w14:paraId="637D25D3" w14:textId="77777777" w:rsidR="000A2D4E" w:rsidRPr="004A0780" w:rsidRDefault="000A2D4E" w:rsidP="000A2D4E">
      <w:pPr>
        <w:jc w:val="both"/>
        <w:rPr>
          <w:rFonts w:cs="Times New Roman"/>
          <w:snapToGrid w:val="0"/>
          <w:sz w:val="24"/>
          <w:szCs w:val="24"/>
          <w:lang w:val="bg-BG"/>
        </w:rPr>
      </w:pPr>
      <w:r w:rsidRPr="004A0780">
        <w:rPr>
          <w:snapToGrid w:val="0"/>
          <w:sz w:val="24"/>
          <w:szCs w:val="24"/>
          <w:lang w:val="ru-RU"/>
        </w:rPr>
        <w:t>На основани</w:t>
      </w:r>
      <w:proofErr w:type="gramStart"/>
      <w:r w:rsidRPr="004A0780">
        <w:rPr>
          <w:snapToGrid w:val="0"/>
          <w:sz w:val="24"/>
          <w:szCs w:val="24"/>
          <w:lang w:val="ru-RU"/>
        </w:rPr>
        <w:t>е</w:t>
      </w:r>
      <w:proofErr w:type="gramEnd"/>
      <w:r w:rsidRPr="004A0780">
        <w:rPr>
          <w:snapToGrid w:val="0"/>
          <w:sz w:val="24"/>
          <w:szCs w:val="24"/>
          <w:lang w:val="ru-RU"/>
        </w:rPr>
        <w:t xml:space="preserve"> чл. 24, ал. 1 </w:t>
      </w:r>
      <w:r w:rsidRPr="004A0780">
        <w:rPr>
          <w:snapToGrid w:val="0"/>
          <w:sz w:val="24"/>
          <w:szCs w:val="24"/>
          <w:lang w:val="bg-BG"/>
        </w:rPr>
        <w:t xml:space="preserve">и ал. 2 </w:t>
      </w:r>
      <w:r w:rsidRPr="004A0780">
        <w:rPr>
          <w:snapToGrid w:val="0"/>
          <w:sz w:val="24"/>
          <w:szCs w:val="24"/>
          <w:lang w:val="ru-RU"/>
        </w:rPr>
        <w:t xml:space="preserve">и чл. 45, ал. 2 от Закона за управление на </w:t>
      </w:r>
      <w:proofErr w:type="spellStart"/>
      <w:r w:rsidRPr="004A0780">
        <w:rPr>
          <w:snapToGrid w:val="0"/>
          <w:sz w:val="24"/>
          <w:szCs w:val="24"/>
          <w:lang w:val="ru-RU"/>
        </w:rPr>
        <w:t>средствата</w:t>
      </w:r>
      <w:proofErr w:type="spellEnd"/>
      <w:r w:rsidRPr="004A0780">
        <w:rPr>
          <w:snapToGrid w:val="0"/>
          <w:sz w:val="24"/>
          <w:szCs w:val="24"/>
          <w:lang w:val="ru-RU"/>
        </w:rPr>
        <w:t xml:space="preserve"> от </w:t>
      </w:r>
      <w:proofErr w:type="spellStart"/>
      <w:r w:rsidRPr="004A0780">
        <w:rPr>
          <w:snapToGrid w:val="0"/>
          <w:sz w:val="24"/>
          <w:szCs w:val="24"/>
          <w:lang w:val="ru-RU"/>
        </w:rPr>
        <w:t>Европейските</w:t>
      </w:r>
      <w:proofErr w:type="spellEnd"/>
      <w:r w:rsidRPr="004A0780">
        <w:rPr>
          <w:snapToGrid w:val="0"/>
          <w:sz w:val="24"/>
          <w:szCs w:val="24"/>
          <w:lang w:val="ru-RU"/>
        </w:rPr>
        <w:t xml:space="preserve"> </w:t>
      </w:r>
      <w:proofErr w:type="spellStart"/>
      <w:r w:rsidRPr="004A0780">
        <w:rPr>
          <w:snapToGrid w:val="0"/>
          <w:sz w:val="24"/>
          <w:szCs w:val="24"/>
          <w:lang w:val="ru-RU"/>
        </w:rPr>
        <w:t>структурни</w:t>
      </w:r>
      <w:proofErr w:type="spellEnd"/>
      <w:r w:rsidRPr="004A0780">
        <w:rPr>
          <w:snapToGrid w:val="0"/>
          <w:sz w:val="24"/>
          <w:szCs w:val="24"/>
          <w:lang w:val="ru-RU"/>
        </w:rPr>
        <w:t xml:space="preserve"> и </w:t>
      </w:r>
      <w:proofErr w:type="spellStart"/>
      <w:r w:rsidRPr="004A0780">
        <w:rPr>
          <w:snapToGrid w:val="0"/>
          <w:sz w:val="24"/>
          <w:szCs w:val="24"/>
          <w:lang w:val="ru-RU"/>
        </w:rPr>
        <w:t>инвестиционни</w:t>
      </w:r>
      <w:proofErr w:type="spellEnd"/>
      <w:r w:rsidRPr="004A0780">
        <w:rPr>
          <w:snapToGrid w:val="0"/>
          <w:sz w:val="24"/>
          <w:szCs w:val="24"/>
          <w:lang w:val="ru-RU"/>
        </w:rPr>
        <w:t xml:space="preserve"> </w:t>
      </w:r>
      <w:proofErr w:type="spellStart"/>
      <w:r w:rsidRPr="004A0780">
        <w:rPr>
          <w:snapToGrid w:val="0"/>
          <w:sz w:val="24"/>
          <w:szCs w:val="24"/>
          <w:lang w:val="ru-RU"/>
        </w:rPr>
        <w:t>фондове</w:t>
      </w:r>
      <w:proofErr w:type="spellEnd"/>
      <w:r w:rsidRPr="004A0780">
        <w:rPr>
          <w:snapToGrid w:val="0"/>
          <w:sz w:val="24"/>
          <w:szCs w:val="24"/>
          <w:lang w:val="ru-RU"/>
        </w:rPr>
        <w:t xml:space="preserve"> (ЗУСЕСИФ)</w:t>
      </w:r>
      <w:r w:rsidRPr="004A0780">
        <w:rPr>
          <w:snapToGrid w:val="0"/>
          <w:sz w:val="24"/>
          <w:szCs w:val="24"/>
          <w:lang w:val="bg-BG"/>
        </w:rPr>
        <w:t xml:space="preserve">, чл. 61е от Наредба № 22 от 2015 г. за прилагане на </w:t>
      </w:r>
      <w:proofErr w:type="spellStart"/>
      <w:r w:rsidRPr="004A0780">
        <w:rPr>
          <w:snapToGrid w:val="0"/>
          <w:sz w:val="24"/>
          <w:szCs w:val="24"/>
          <w:lang w:val="bg-BG"/>
        </w:rPr>
        <w:t>подмярка</w:t>
      </w:r>
      <w:proofErr w:type="spellEnd"/>
      <w:r w:rsidRPr="004A0780">
        <w:rPr>
          <w:snapToGrid w:val="0"/>
          <w:sz w:val="24"/>
          <w:szCs w:val="24"/>
          <w:lang w:val="bg-BG"/>
        </w:rPr>
        <w:t xml:space="preserve"> 19.2 "Прилагане на операции в рамките на стратегии за Водено от общностите местно развитие" на мярка 19 "Водено от </w:t>
      </w:r>
      <w:r w:rsidRPr="004A0780">
        <w:rPr>
          <w:rFonts w:cs="Times New Roman"/>
          <w:snapToGrid w:val="0"/>
          <w:sz w:val="24"/>
          <w:szCs w:val="24"/>
          <w:lang w:val="bg-BG"/>
        </w:rPr>
        <w:t>общностите местно развитие" от Програмата за развитие на селските райони за периода 2014 – 2020 г. (</w:t>
      </w:r>
      <w:proofErr w:type="spellStart"/>
      <w:r w:rsidRPr="004A0780">
        <w:rPr>
          <w:rFonts w:cs="Times New Roman"/>
          <w:sz w:val="24"/>
          <w:szCs w:val="24"/>
          <w:lang w:val="ru-RU"/>
        </w:rPr>
        <w:t>обн</w:t>
      </w:r>
      <w:proofErr w:type="spellEnd"/>
      <w:r w:rsidRPr="004A0780">
        <w:rPr>
          <w:rFonts w:cs="Times New Roman"/>
          <w:sz w:val="24"/>
          <w:szCs w:val="24"/>
          <w:lang w:val="ru-RU"/>
        </w:rPr>
        <w:t xml:space="preserve">., </w:t>
      </w:r>
      <w:proofErr w:type="gramStart"/>
      <w:r w:rsidRPr="004A0780">
        <w:rPr>
          <w:rFonts w:cs="Times New Roman"/>
          <w:sz w:val="24"/>
          <w:szCs w:val="24"/>
          <w:lang w:val="ru-RU"/>
        </w:rPr>
        <w:t xml:space="preserve">ДВ, </w:t>
      </w:r>
      <w:hyperlink r:id="rId8" w:history="1">
        <w:proofErr w:type="spellStart"/>
        <w:r w:rsidRPr="004A0780">
          <w:rPr>
            <w:rStyle w:val="a5"/>
            <w:rFonts w:cs="Times New Roman"/>
            <w:sz w:val="24"/>
            <w:szCs w:val="24"/>
            <w:lang w:val="ru-RU"/>
          </w:rPr>
          <w:t>бр</w:t>
        </w:r>
        <w:proofErr w:type="spellEnd"/>
        <w:r w:rsidRPr="004A0780">
          <w:rPr>
            <w:rStyle w:val="a5"/>
            <w:rFonts w:cs="Times New Roman"/>
            <w:sz w:val="24"/>
            <w:szCs w:val="24"/>
            <w:lang w:val="ru-RU"/>
          </w:rPr>
          <w:t>. 100</w:t>
        </w:r>
      </w:hyperlink>
      <w:r w:rsidRPr="004A0780">
        <w:rPr>
          <w:rFonts w:cs="Times New Roman"/>
          <w:sz w:val="24"/>
          <w:szCs w:val="24"/>
          <w:lang w:val="ru-RU"/>
        </w:rPr>
        <w:t xml:space="preserve"> от 2015 г.</w:t>
      </w:r>
      <w:r w:rsidRPr="004A0780">
        <w:rPr>
          <w:rFonts w:cs="Times New Roman"/>
          <w:sz w:val="24"/>
          <w:szCs w:val="24"/>
          <w:lang w:val="bg-BG"/>
        </w:rPr>
        <w:t>)</w:t>
      </w:r>
      <w:r w:rsidRPr="004A0780">
        <w:rPr>
          <w:rFonts w:cs="Times New Roman"/>
          <w:sz w:val="24"/>
          <w:szCs w:val="24"/>
          <w:lang w:val="ru-RU"/>
        </w:rPr>
        <w:t xml:space="preserve">, </w:t>
      </w:r>
      <w:r w:rsidRPr="004A0780">
        <w:rPr>
          <w:rFonts w:cs="Times New Roman"/>
          <w:snapToGrid w:val="0"/>
          <w:sz w:val="24"/>
          <w:szCs w:val="24"/>
          <w:lang w:val="bg-BG"/>
        </w:rPr>
        <w:t>наричана по-надолу „Наредба № 22 от 2015 г.“,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w:t>
      </w:r>
      <w:proofErr w:type="gramEnd"/>
      <w:r w:rsidRPr="004A0780">
        <w:rPr>
          <w:rFonts w:cs="Times New Roman"/>
          <w:snapToGrid w:val="0"/>
          <w:sz w:val="24"/>
          <w:szCs w:val="24"/>
          <w:lang w:val="bg-BG"/>
        </w:rPr>
        <w:t xml:space="preserve"> периода 2014 – 2020 г. (о</w:t>
      </w:r>
      <w:proofErr w:type="spellStart"/>
      <w:r w:rsidRPr="004A0780">
        <w:rPr>
          <w:rFonts w:cs="Times New Roman"/>
          <w:sz w:val="24"/>
          <w:szCs w:val="24"/>
          <w:lang w:val="ru-RU"/>
        </w:rPr>
        <w:t>бн</w:t>
      </w:r>
      <w:proofErr w:type="spellEnd"/>
      <w:r w:rsidRPr="004A0780">
        <w:rPr>
          <w:rFonts w:cs="Times New Roman"/>
          <w:sz w:val="24"/>
          <w:szCs w:val="24"/>
          <w:lang w:val="ru-RU"/>
        </w:rPr>
        <w:t xml:space="preserve">., ДВ, </w:t>
      </w:r>
      <w:hyperlink r:id="rId9" w:history="1">
        <w:proofErr w:type="spellStart"/>
        <w:r w:rsidRPr="004A0780">
          <w:rPr>
            <w:rStyle w:val="a5"/>
            <w:rFonts w:cs="Times New Roman"/>
            <w:sz w:val="24"/>
            <w:szCs w:val="24"/>
            <w:lang w:val="ru-RU"/>
          </w:rPr>
          <w:t>бр</w:t>
        </w:r>
        <w:proofErr w:type="spellEnd"/>
        <w:r w:rsidRPr="004A0780">
          <w:rPr>
            <w:rStyle w:val="a5"/>
            <w:rFonts w:cs="Times New Roman"/>
            <w:sz w:val="24"/>
            <w:szCs w:val="24"/>
            <w:lang w:val="ru-RU"/>
          </w:rPr>
          <w:t>. 52</w:t>
        </w:r>
      </w:hyperlink>
      <w:r w:rsidRPr="004A0780">
        <w:rPr>
          <w:rFonts w:cs="Times New Roman"/>
          <w:sz w:val="24"/>
          <w:szCs w:val="24"/>
          <w:lang w:val="ru-RU"/>
        </w:rPr>
        <w:t xml:space="preserve"> от 2016 г.</w:t>
      </w:r>
      <w:r w:rsidRPr="004A0780">
        <w:rPr>
          <w:rFonts w:cs="Times New Roman"/>
          <w:sz w:val="24"/>
          <w:szCs w:val="24"/>
          <w:lang w:val="bg-BG"/>
        </w:rPr>
        <w:t>)</w:t>
      </w:r>
      <w:r w:rsidRPr="004A0780">
        <w:rPr>
          <w:rFonts w:cs="Times New Roman"/>
          <w:sz w:val="24"/>
          <w:szCs w:val="24"/>
          <w:lang w:val="ru-RU"/>
        </w:rPr>
        <w:t xml:space="preserve"> </w:t>
      </w:r>
      <w:proofErr w:type="spellStart"/>
      <w:r w:rsidRPr="004A0780">
        <w:rPr>
          <w:rFonts w:cs="Times New Roman"/>
          <w:snapToGrid w:val="0"/>
          <w:sz w:val="24"/>
          <w:szCs w:val="24"/>
          <w:lang w:val="ru-RU"/>
        </w:rPr>
        <w:t>във</w:t>
      </w:r>
      <w:proofErr w:type="spellEnd"/>
      <w:r w:rsidRPr="004A0780">
        <w:rPr>
          <w:rFonts w:cs="Times New Roman"/>
          <w:snapToGrid w:val="0"/>
          <w:sz w:val="24"/>
          <w:szCs w:val="24"/>
          <w:lang w:val="ru-RU"/>
        </w:rPr>
        <w:t xml:space="preserve"> </w:t>
      </w:r>
      <w:proofErr w:type="spellStart"/>
      <w:r w:rsidRPr="004A0780">
        <w:rPr>
          <w:rFonts w:cs="Times New Roman"/>
          <w:snapToGrid w:val="0"/>
          <w:sz w:val="24"/>
          <w:szCs w:val="24"/>
          <w:lang w:val="ru-RU"/>
        </w:rPr>
        <w:t>връзка</w:t>
      </w:r>
      <w:proofErr w:type="spellEnd"/>
      <w:r w:rsidRPr="004A0780">
        <w:rPr>
          <w:rFonts w:cs="Times New Roman"/>
          <w:snapToGrid w:val="0"/>
          <w:sz w:val="24"/>
          <w:szCs w:val="24"/>
          <w:lang w:val="ru-RU"/>
        </w:rPr>
        <w:t xml:space="preserve"> с </w:t>
      </w:r>
      <w:r w:rsidRPr="004A0780">
        <w:rPr>
          <w:rFonts w:cs="Times New Roman"/>
          <w:snapToGrid w:val="0"/>
          <w:sz w:val="24"/>
          <w:szCs w:val="24"/>
          <w:lang w:val="bg-BG"/>
        </w:rPr>
        <w:t>проведена процедура за избор на проектни предложения …………… (</w:t>
      </w:r>
      <w:r w:rsidRPr="004A0780">
        <w:rPr>
          <w:rFonts w:cs="Times New Roman"/>
          <w:i/>
          <w:snapToGrid w:val="0"/>
          <w:sz w:val="24"/>
          <w:szCs w:val="24"/>
          <w:lang w:val="bg-BG"/>
        </w:rPr>
        <w:t>посочва се код на процедурата от ИСУН</w:t>
      </w:r>
      <w:r w:rsidRPr="004A0780">
        <w:rPr>
          <w:rFonts w:cs="Times New Roman"/>
          <w:snapToGrid w:val="0"/>
          <w:sz w:val="24"/>
          <w:szCs w:val="24"/>
          <w:lang w:val="bg-BG"/>
        </w:rPr>
        <w:t>) и</w:t>
      </w:r>
      <w:r w:rsidRPr="004A0780" w:rsidDel="00E06E2F">
        <w:rPr>
          <w:rFonts w:cs="Times New Roman"/>
          <w:snapToGrid w:val="0"/>
          <w:sz w:val="24"/>
          <w:szCs w:val="24"/>
          <w:lang w:val="bg-BG"/>
        </w:rPr>
        <w:t xml:space="preserve"> </w:t>
      </w:r>
      <w:r w:rsidRPr="004A0780">
        <w:rPr>
          <w:rFonts w:cs="Times New Roman"/>
          <w:snapToGrid w:val="0"/>
          <w:sz w:val="24"/>
          <w:szCs w:val="24"/>
          <w:lang w:val="bg-BG"/>
        </w:rPr>
        <w:t>о</w:t>
      </w:r>
      <w:proofErr w:type="spellStart"/>
      <w:r w:rsidRPr="004A0780">
        <w:rPr>
          <w:rFonts w:cs="Times New Roman"/>
          <w:snapToGrid w:val="0"/>
          <w:sz w:val="24"/>
          <w:szCs w:val="24"/>
          <w:lang w:val="ru-RU"/>
        </w:rPr>
        <w:t>ценителен</w:t>
      </w:r>
      <w:proofErr w:type="spellEnd"/>
      <w:r w:rsidRPr="004A0780">
        <w:rPr>
          <w:rFonts w:cs="Times New Roman"/>
          <w:snapToGrid w:val="0"/>
          <w:sz w:val="24"/>
          <w:szCs w:val="24"/>
          <w:lang w:val="ru-RU"/>
        </w:rPr>
        <w:t xml:space="preserve"> доклад от ……………</w:t>
      </w:r>
      <w:r w:rsidRPr="004A0780">
        <w:rPr>
          <w:rFonts w:cs="Times New Roman"/>
          <w:snapToGrid w:val="0"/>
          <w:sz w:val="24"/>
          <w:szCs w:val="24"/>
          <w:lang w:val="bg-BG"/>
        </w:rPr>
        <w:t xml:space="preserve"> </w:t>
      </w:r>
      <w:r w:rsidRPr="004A0780">
        <w:rPr>
          <w:rFonts w:cs="Times New Roman"/>
          <w:snapToGrid w:val="0"/>
          <w:sz w:val="24"/>
          <w:szCs w:val="24"/>
          <w:lang w:val="ru-RU"/>
        </w:rPr>
        <w:t>20</w:t>
      </w:r>
      <w:r w:rsidRPr="004A0780">
        <w:rPr>
          <w:rFonts w:cs="Times New Roman"/>
          <w:snapToGrid w:val="0"/>
          <w:sz w:val="24"/>
          <w:szCs w:val="24"/>
          <w:lang w:val="bg-BG"/>
        </w:rPr>
        <w:t>……..</w:t>
      </w:r>
      <w:r w:rsidRPr="004A0780">
        <w:rPr>
          <w:rFonts w:cs="Times New Roman"/>
          <w:snapToGrid w:val="0"/>
          <w:sz w:val="24"/>
          <w:szCs w:val="24"/>
          <w:lang w:val="ru-RU"/>
        </w:rPr>
        <w:t xml:space="preserve"> г.</w:t>
      </w:r>
      <w:r w:rsidRPr="004A0780">
        <w:rPr>
          <w:rFonts w:cs="Times New Roman"/>
          <w:snapToGrid w:val="0"/>
          <w:sz w:val="24"/>
          <w:szCs w:val="24"/>
          <w:lang w:val="bg-BG"/>
        </w:rPr>
        <w:t xml:space="preserve"> по чл. 47, ал. 1 от ПМС 161/2016, и </w:t>
      </w:r>
      <w:proofErr w:type="gramStart"/>
      <w:r w:rsidRPr="004A0780">
        <w:rPr>
          <w:rFonts w:cs="Times New Roman"/>
          <w:sz w:val="24"/>
          <w:szCs w:val="24"/>
          <w:lang w:val="bg-BG"/>
        </w:rPr>
        <w:t>З</w:t>
      </w:r>
      <w:proofErr w:type="spellStart"/>
      <w:r w:rsidRPr="004A0780">
        <w:rPr>
          <w:rFonts w:cs="Times New Roman"/>
          <w:sz w:val="24"/>
          <w:szCs w:val="24"/>
          <w:lang w:val="ru-RU"/>
        </w:rPr>
        <w:t>аповед</w:t>
      </w:r>
      <w:proofErr w:type="spellEnd"/>
      <w:r w:rsidRPr="004A0780">
        <w:rPr>
          <w:rFonts w:cs="Times New Roman"/>
          <w:sz w:val="24"/>
          <w:szCs w:val="24"/>
          <w:lang w:val="ru-RU"/>
        </w:rPr>
        <w:t xml:space="preserve"> </w:t>
      </w:r>
      <w:r w:rsidRPr="004A0780">
        <w:rPr>
          <w:rFonts w:cs="Times New Roman"/>
          <w:snapToGrid w:val="0"/>
          <w:sz w:val="24"/>
          <w:szCs w:val="24"/>
          <w:lang w:val="bg-BG"/>
        </w:rPr>
        <w:t>на</w:t>
      </w:r>
      <w:proofErr w:type="gramEnd"/>
      <w:r w:rsidRPr="004A0780">
        <w:rPr>
          <w:rFonts w:cs="Times New Roman"/>
          <w:snapToGrid w:val="0"/>
          <w:sz w:val="24"/>
          <w:szCs w:val="24"/>
          <w:lang w:val="ru-RU"/>
        </w:rPr>
        <w:t xml:space="preserve"> </w:t>
      </w:r>
      <w:proofErr w:type="spellStart"/>
      <w:r w:rsidRPr="004A0780">
        <w:rPr>
          <w:rFonts w:cs="Times New Roman"/>
          <w:sz w:val="24"/>
          <w:szCs w:val="24"/>
          <w:lang w:val="ru-RU"/>
        </w:rPr>
        <w:t>изпълнителния</w:t>
      </w:r>
      <w:proofErr w:type="spellEnd"/>
      <w:r w:rsidRPr="004A0780">
        <w:rPr>
          <w:rFonts w:cs="Times New Roman"/>
          <w:sz w:val="24"/>
          <w:szCs w:val="24"/>
          <w:lang w:val="ru-RU"/>
        </w:rPr>
        <w:t xml:space="preserve"> директор на </w:t>
      </w:r>
      <w:proofErr w:type="spellStart"/>
      <w:r w:rsidRPr="004A0780">
        <w:rPr>
          <w:rFonts w:cs="Times New Roman"/>
          <w:b/>
          <w:sz w:val="24"/>
          <w:szCs w:val="24"/>
          <w:lang w:val="ru-RU"/>
        </w:rPr>
        <w:t>Държавен</w:t>
      </w:r>
      <w:proofErr w:type="spellEnd"/>
      <w:r w:rsidRPr="004A0780">
        <w:rPr>
          <w:rFonts w:cs="Times New Roman"/>
          <w:b/>
          <w:sz w:val="24"/>
          <w:szCs w:val="24"/>
          <w:lang w:val="ru-RU"/>
        </w:rPr>
        <w:t xml:space="preserve"> фонд „ЗЕМЕДЕЛИЕ”</w:t>
      </w:r>
      <w:r w:rsidRPr="004A0780">
        <w:rPr>
          <w:rFonts w:cs="Times New Roman"/>
          <w:sz w:val="24"/>
          <w:szCs w:val="24"/>
          <w:lang w:val="ru-RU"/>
        </w:rPr>
        <w:t xml:space="preserve"> за </w:t>
      </w:r>
      <w:proofErr w:type="spellStart"/>
      <w:r w:rsidRPr="004A0780">
        <w:rPr>
          <w:rFonts w:cs="Times New Roman"/>
          <w:sz w:val="24"/>
          <w:szCs w:val="24"/>
          <w:lang w:val="ru-RU"/>
        </w:rPr>
        <w:t>предоставяне</w:t>
      </w:r>
      <w:proofErr w:type="spellEnd"/>
      <w:r w:rsidRPr="004A0780">
        <w:rPr>
          <w:rFonts w:cs="Times New Roman"/>
          <w:sz w:val="24"/>
          <w:szCs w:val="24"/>
          <w:lang w:val="ru-RU"/>
        </w:rPr>
        <w:t xml:space="preserve"> на </w:t>
      </w:r>
      <w:r w:rsidRPr="004A0780">
        <w:rPr>
          <w:rFonts w:cs="Times New Roman"/>
          <w:sz w:val="24"/>
          <w:szCs w:val="24"/>
          <w:lang w:val="bg-BG"/>
        </w:rPr>
        <w:t xml:space="preserve">безвъзмездна </w:t>
      </w:r>
      <w:proofErr w:type="spellStart"/>
      <w:r w:rsidRPr="004A0780">
        <w:rPr>
          <w:rFonts w:cs="Times New Roman"/>
          <w:sz w:val="24"/>
          <w:szCs w:val="24"/>
          <w:lang w:val="ru-RU"/>
        </w:rPr>
        <w:t>финансова</w:t>
      </w:r>
      <w:proofErr w:type="spellEnd"/>
      <w:r w:rsidRPr="004A0780">
        <w:rPr>
          <w:rFonts w:cs="Times New Roman"/>
          <w:sz w:val="24"/>
          <w:szCs w:val="24"/>
          <w:lang w:val="ru-RU"/>
        </w:rPr>
        <w:t xml:space="preserve"> </w:t>
      </w:r>
      <w:proofErr w:type="spellStart"/>
      <w:r w:rsidRPr="004A0780">
        <w:rPr>
          <w:rFonts w:cs="Times New Roman"/>
          <w:sz w:val="24"/>
          <w:szCs w:val="24"/>
          <w:lang w:val="ru-RU"/>
        </w:rPr>
        <w:t>помощ</w:t>
      </w:r>
      <w:proofErr w:type="spellEnd"/>
      <w:r w:rsidRPr="004A0780">
        <w:rPr>
          <w:rFonts w:cs="Times New Roman"/>
          <w:sz w:val="24"/>
          <w:szCs w:val="24"/>
          <w:shd w:val="clear" w:color="auto" w:fill="FEFEFE"/>
          <w:lang w:val="ru-RU"/>
        </w:rPr>
        <w:t xml:space="preserve"> </w:t>
      </w:r>
      <w:r w:rsidRPr="004A0780">
        <w:rPr>
          <w:rFonts w:cs="Times New Roman"/>
          <w:b/>
          <w:sz w:val="24"/>
          <w:szCs w:val="24"/>
          <w:lang w:val="bg-BG"/>
        </w:rPr>
        <w:t>№ ..................... от ...................... г.</w:t>
      </w:r>
      <w:r w:rsidRPr="004A0780">
        <w:rPr>
          <w:rFonts w:cs="Times New Roman"/>
          <w:sz w:val="24"/>
          <w:szCs w:val="24"/>
          <w:lang w:val="bg-BG"/>
        </w:rPr>
        <w:t>,</w:t>
      </w:r>
      <w:r w:rsidRPr="004A0780">
        <w:rPr>
          <w:rFonts w:cs="Times New Roman"/>
          <w:sz w:val="24"/>
          <w:szCs w:val="24"/>
          <w:lang w:val="ru-RU"/>
        </w:rPr>
        <w:t xml:space="preserve"> </w:t>
      </w:r>
    </w:p>
    <w:p w14:paraId="5320F302" w14:textId="77777777" w:rsidR="000A2D4E" w:rsidRPr="004A0780" w:rsidRDefault="000A2D4E" w:rsidP="000A2D4E">
      <w:pPr>
        <w:ind w:firstLine="708"/>
        <w:jc w:val="both"/>
        <w:rPr>
          <w:rFonts w:cs="Times New Roman"/>
          <w:sz w:val="24"/>
          <w:szCs w:val="24"/>
          <w:lang w:val="bg-BG"/>
        </w:rPr>
      </w:pPr>
      <w:r w:rsidRPr="004A0780">
        <w:rPr>
          <w:rFonts w:cs="Times New Roman"/>
          <w:sz w:val="24"/>
          <w:szCs w:val="24"/>
          <w:lang w:val="bg-BG"/>
        </w:rPr>
        <w:t>се сключи настоящият договор, с който страните:</w:t>
      </w:r>
    </w:p>
    <w:p w14:paraId="32176806" w14:textId="77777777" w:rsidR="000A2D4E" w:rsidRPr="004A0780" w:rsidRDefault="000A2D4E" w:rsidP="000A2D4E">
      <w:pPr>
        <w:jc w:val="both"/>
        <w:rPr>
          <w:rFonts w:cs="Times New Roman"/>
          <w:sz w:val="24"/>
          <w:szCs w:val="24"/>
          <w:lang w:val="bg-BG"/>
        </w:rPr>
      </w:pPr>
    </w:p>
    <w:p w14:paraId="46FE6EEB" w14:textId="77777777" w:rsidR="000A2D4E" w:rsidRPr="004A0780" w:rsidRDefault="000A2D4E" w:rsidP="000A2D4E">
      <w:pPr>
        <w:ind w:firstLine="708"/>
        <w:jc w:val="both"/>
        <w:rPr>
          <w:rFonts w:cs="Times New Roman"/>
          <w:sz w:val="24"/>
          <w:szCs w:val="24"/>
          <w:u w:val="single"/>
          <w:lang w:val="bg-BG"/>
        </w:rPr>
      </w:pPr>
      <w:r w:rsidRPr="004A0780">
        <w:rPr>
          <w:rFonts w:cs="Times New Roman"/>
          <w:i/>
          <w:sz w:val="24"/>
          <w:szCs w:val="24"/>
          <w:u w:val="single"/>
          <w:lang w:val="bg-BG"/>
        </w:rPr>
        <w:t>Като взеха предвид, че</w:t>
      </w:r>
      <w:r w:rsidRPr="004A0780">
        <w:rPr>
          <w:rFonts w:cs="Times New Roman"/>
          <w:sz w:val="24"/>
          <w:szCs w:val="24"/>
          <w:u w:val="single"/>
          <w:lang w:val="bg-BG"/>
        </w:rPr>
        <w:t>:</w:t>
      </w:r>
    </w:p>
    <w:p w14:paraId="29F204D0" w14:textId="77777777" w:rsidR="000A2D4E" w:rsidRPr="004A0780" w:rsidRDefault="000A2D4E" w:rsidP="000A2D4E">
      <w:pPr>
        <w:ind w:firstLine="708"/>
        <w:jc w:val="both"/>
        <w:rPr>
          <w:rFonts w:cs="Times New Roman"/>
          <w:sz w:val="24"/>
          <w:szCs w:val="24"/>
          <w:lang w:val="bg-BG"/>
        </w:rPr>
      </w:pPr>
    </w:p>
    <w:p w14:paraId="44AF786D"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lang w:val="bg-BG"/>
        </w:rPr>
        <w:lastRenderedPageBreak/>
        <w:t xml:space="preserve">1) Безвъзмездната финансова помощ се предоставя по </w:t>
      </w:r>
      <w:proofErr w:type="spellStart"/>
      <w:r w:rsidRPr="004A0780">
        <w:rPr>
          <w:rFonts w:cs="Times New Roman"/>
          <w:bCs/>
          <w:color w:val="000000"/>
          <w:sz w:val="24"/>
          <w:szCs w:val="24"/>
          <w:lang w:val="ru-RU"/>
        </w:rPr>
        <w:t>подмярка</w:t>
      </w:r>
      <w:proofErr w:type="spellEnd"/>
      <w:r w:rsidRPr="004A0780">
        <w:rPr>
          <w:rFonts w:cs="Times New Roman"/>
          <w:bCs/>
          <w:color w:val="000000"/>
          <w:sz w:val="24"/>
          <w:szCs w:val="24"/>
          <w:lang w:val="ru-RU"/>
        </w:rPr>
        <w:t xml:space="preserve"> 19.2 „</w:t>
      </w:r>
      <w:proofErr w:type="spellStart"/>
      <w:r w:rsidRPr="004A0780">
        <w:rPr>
          <w:rFonts w:cs="Times New Roman"/>
          <w:bCs/>
          <w:color w:val="000000"/>
          <w:sz w:val="24"/>
          <w:szCs w:val="24"/>
          <w:lang w:val="ru-RU"/>
        </w:rPr>
        <w:t>Прилагане</w:t>
      </w:r>
      <w:proofErr w:type="spellEnd"/>
      <w:r w:rsidRPr="004A0780">
        <w:rPr>
          <w:rFonts w:cs="Times New Roman"/>
          <w:bCs/>
          <w:color w:val="000000"/>
          <w:sz w:val="24"/>
          <w:szCs w:val="24"/>
          <w:lang w:val="ru-RU"/>
        </w:rPr>
        <w:t xml:space="preserve"> на операции в </w:t>
      </w:r>
      <w:proofErr w:type="spellStart"/>
      <w:r w:rsidRPr="004A0780">
        <w:rPr>
          <w:rFonts w:cs="Times New Roman"/>
          <w:bCs/>
          <w:color w:val="000000"/>
          <w:sz w:val="24"/>
          <w:szCs w:val="24"/>
          <w:lang w:val="ru-RU"/>
        </w:rPr>
        <w:t>рамките</w:t>
      </w:r>
      <w:proofErr w:type="spellEnd"/>
      <w:r w:rsidRPr="004A0780">
        <w:rPr>
          <w:rFonts w:cs="Times New Roman"/>
          <w:bCs/>
          <w:color w:val="000000"/>
          <w:sz w:val="24"/>
          <w:szCs w:val="24"/>
          <w:lang w:val="ru-RU"/>
        </w:rPr>
        <w:t xml:space="preserve"> на стратегии за </w:t>
      </w:r>
      <w:proofErr w:type="spellStart"/>
      <w:r w:rsidRPr="004A0780">
        <w:rPr>
          <w:rFonts w:cs="Times New Roman"/>
          <w:bCs/>
          <w:color w:val="000000"/>
          <w:sz w:val="24"/>
          <w:szCs w:val="24"/>
          <w:lang w:val="ru-RU"/>
        </w:rPr>
        <w:t>Водено</w:t>
      </w:r>
      <w:proofErr w:type="spellEnd"/>
      <w:r w:rsidRPr="004A0780">
        <w:rPr>
          <w:rFonts w:cs="Times New Roman"/>
          <w:bCs/>
          <w:color w:val="000000"/>
          <w:sz w:val="24"/>
          <w:szCs w:val="24"/>
          <w:lang w:val="ru-RU"/>
        </w:rPr>
        <w:t xml:space="preserve"> от </w:t>
      </w:r>
      <w:proofErr w:type="spellStart"/>
      <w:r w:rsidRPr="004A0780">
        <w:rPr>
          <w:rFonts w:cs="Times New Roman"/>
          <w:bCs/>
          <w:color w:val="000000"/>
          <w:sz w:val="24"/>
          <w:szCs w:val="24"/>
          <w:lang w:val="ru-RU"/>
        </w:rPr>
        <w:t>общностите</w:t>
      </w:r>
      <w:proofErr w:type="spellEnd"/>
      <w:r w:rsidRPr="004A0780">
        <w:rPr>
          <w:rFonts w:cs="Times New Roman"/>
          <w:bCs/>
          <w:color w:val="000000"/>
          <w:sz w:val="24"/>
          <w:szCs w:val="24"/>
          <w:lang w:val="ru-RU"/>
        </w:rPr>
        <w:t xml:space="preserve"> </w:t>
      </w:r>
      <w:proofErr w:type="spellStart"/>
      <w:r w:rsidRPr="004A0780">
        <w:rPr>
          <w:rFonts w:cs="Times New Roman"/>
          <w:bCs/>
          <w:color w:val="000000"/>
          <w:sz w:val="24"/>
          <w:szCs w:val="24"/>
          <w:lang w:val="ru-RU"/>
        </w:rPr>
        <w:t>местно</w:t>
      </w:r>
      <w:proofErr w:type="spellEnd"/>
      <w:r w:rsidRPr="004A0780">
        <w:rPr>
          <w:rFonts w:cs="Times New Roman"/>
          <w:bCs/>
          <w:color w:val="000000"/>
          <w:sz w:val="24"/>
          <w:szCs w:val="24"/>
          <w:lang w:val="ru-RU"/>
        </w:rPr>
        <w:t xml:space="preserve"> развитие</w:t>
      </w:r>
      <w:r w:rsidRPr="004A0780">
        <w:rPr>
          <w:rFonts w:cs="Times New Roman"/>
          <w:bCs/>
          <w:color w:val="000000"/>
          <w:sz w:val="24"/>
          <w:szCs w:val="24"/>
          <w:lang w:val="bg-BG"/>
        </w:rPr>
        <w:t>”</w:t>
      </w:r>
      <w:r w:rsidRPr="004A0780">
        <w:rPr>
          <w:rFonts w:cs="Times New Roman"/>
          <w:bCs/>
          <w:color w:val="000000"/>
          <w:sz w:val="24"/>
          <w:szCs w:val="24"/>
          <w:lang w:val="ru-RU"/>
        </w:rPr>
        <w:t xml:space="preserve"> на </w:t>
      </w:r>
      <w:proofErr w:type="spellStart"/>
      <w:r w:rsidRPr="004A0780">
        <w:rPr>
          <w:rFonts w:cs="Times New Roman"/>
          <w:bCs/>
          <w:color w:val="000000"/>
          <w:sz w:val="24"/>
          <w:szCs w:val="24"/>
          <w:lang w:val="ru-RU"/>
        </w:rPr>
        <w:t>мярка</w:t>
      </w:r>
      <w:proofErr w:type="spellEnd"/>
      <w:r w:rsidRPr="004A0780">
        <w:rPr>
          <w:rFonts w:cs="Times New Roman"/>
          <w:bCs/>
          <w:color w:val="000000"/>
          <w:sz w:val="24"/>
          <w:szCs w:val="24"/>
          <w:lang w:val="ru-RU"/>
        </w:rPr>
        <w:t xml:space="preserve"> 19 „</w:t>
      </w:r>
      <w:proofErr w:type="spellStart"/>
      <w:r w:rsidRPr="004A0780">
        <w:rPr>
          <w:rFonts w:cs="Times New Roman"/>
          <w:bCs/>
          <w:color w:val="000000"/>
          <w:sz w:val="24"/>
          <w:szCs w:val="24"/>
          <w:lang w:val="ru-RU"/>
        </w:rPr>
        <w:t>Водено</w:t>
      </w:r>
      <w:proofErr w:type="spellEnd"/>
      <w:r w:rsidRPr="004A0780">
        <w:rPr>
          <w:rFonts w:cs="Times New Roman"/>
          <w:bCs/>
          <w:color w:val="000000"/>
          <w:sz w:val="24"/>
          <w:szCs w:val="24"/>
          <w:lang w:val="ru-RU"/>
        </w:rPr>
        <w:t xml:space="preserve"> от </w:t>
      </w:r>
      <w:proofErr w:type="spellStart"/>
      <w:r w:rsidRPr="004A0780">
        <w:rPr>
          <w:rFonts w:cs="Times New Roman"/>
          <w:bCs/>
          <w:color w:val="000000"/>
          <w:sz w:val="24"/>
          <w:szCs w:val="24"/>
          <w:lang w:val="ru-RU"/>
        </w:rPr>
        <w:t>общностите</w:t>
      </w:r>
      <w:proofErr w:type="spellEnd"/>
      <w:r w:rsidRPr="004A0780">
        <w:rPr>
          <w:rFonts w:cs="Times New Roman"/>
          <w:bCs/>
          <w:color w:val="000000"/>
          <w:sz w:val="24"/>
          <w:szCs w:val="24"/>
          <w:lang w:val="ru-RU"/>
        </w:rPr>
        <w:t xml:space="preserve"> </w:t>
      </w:r>
      <w:proofErr w:type="spellStart"/>
      <w:r w:rsidRPr="004A0780">
        <w:rPr>
          <w:rFonts w:cs="Times New Roman"/>
          <w:bCs/>
          <w:color w:val="000000"/>
          <w:sz w:val="24"/>
          <w:szCs w:val="24"/>
          <w:lang w:val="ru-RU"/>
        </w:rPr>
        <w:t>местно</w:t>
      </w:r>
      <w:proofErr w:type="spellEnd"/>
      <w:r w:rsidRPr="004A0780">
        <w:rPr>
          <w:rFonts w:cs="Times New Roman"/>
          <w:bCs/>
          <w:color w:val="000000"/>
          <w:sz w:val="24"/>
          <w:szCs w:val="24"/>
          <w:lang w:val="ru-RU"/>
        </w:rPr>
        <w:t xml:space="preserve"> развитие</w:t>
      </w:r>
      <w:r w:rsidRPr="004A0780">
        <w:rPr>
          <w:rFonts w:cs="Times New Roman"/>
          <w:bCs/>
          <w:color w:val="000000"/>
          <w:sz w:val="24"/>
          <w:szCs w:val="24"/>
          <w:lang w:val="bg-BG"/>
        </w:rPr>
        <w:t>”</w:t>
      </w:r>
      <w:r w:rsidRPr="004A0780">
        <w:rPr>
          <w:rFonts w:cs="Times New Roman"/>
          <w:bCs/>
          <w:color w:val="000000"/>
          <w:sz w:val="24"/>
          <w:szCs w:val="24"/>
          <w:lang w:val="ru-RU"/>
        </w:rPr>
        <w:t xml:space="preserve"> от </w:t>
      </w:r>
      <w:proofErr w:type="spellStart"/>
      <w:r w:rsidRPr="004A0780">
        <w:rPr>
          <w:rFonts w:cs="Times New Roman"/>
          <w:bCs/>
          <w:color w:val="000000"/>
          <w:sz w:val="24"/>
          <w:szCs w:val="24"/>
          <w:lang w:val="ru-RU"/>
        </w:rPr>
        <w:t>Програмата</w:t>
      </w:r>
      <w:proofErr w:type="spellEnd"/>
      <w:r w:rsidRPr="004A0780">
        <w:rPr>
          <w:rFonts w:cs="Times New Roman"/>
          <w:bCs/>
          <w:color w:val="000000"/>
          <w:sz w:val="24"/>
          <w:szCs w:val="24"/>
          <w:lang w:val="ru-RU"/>
        </w:rPr>
        <w:t xml:space="preserve"> за развитие на </w:t>
      </w:r>
      <w:proofErr w:type="spellStart"/>
      <w:r w:rsidRPr="004A0780">
        <w:rPr>
          <w:rFonts w:cs="Times New Roman"/>
          <w:bCs/>
          <w:color w:val="000000"/>
          <w:sz w:val="24"/>
          <w:szCs w:val="24"/>
          <w:lang w:val="ru-RU"/>
        </w:rPr>
        <w:t>селските</w:t>
      </w:r>
      <w:proofErr w:type="spellEnd"/>
      <w:r w:rsidRPr="004A0780">
        <w:rPr>
          <w:rFonts w:cs="Times New Roman"/>
          <w:bCs/>
          <w:color w:val="000000"/>
          <w:sz w:val="24"/>
          <w:szCs w:val="24"/>
          <w:lang w:val="ru-RU"/>
        </w:rPr>
        <w:t xml:space="preserve"> </w:t>
      </w:r>
      <w:proofErr w:type="spellStart"/>
      <w:r w:rsidRPr="004A0780">
        <w:rPr>
          <w:rFonts w:cs="Times New Roman"/>
          <w:bCs/>
          <w:color w:val="000000"/>
          <w:sz w:val="24"/>
          <w:szCs w:val="24"/>
          <w:lang w:val="ru-RU"/>
        </w:rPr>
        <w:t>райони</w:t>
      </w:r>
      <w:proofErr w:type="spellEnd"/>
      <w:r w:rsidRPr="004A0780">
        <w:rPr>
          <w:rFonts w:cs="Times New Roman"/>
          <w:bCs/>
          <w:color w:val="000000"/>
          <w:sz w:val="24"/>
          <w:szCs w:val="24"/>
          <w:lang w:val="ru-RU"/>
        </w:rPr>
        <w:t xml:space="preserve"> за периода 2014 - 2020 г.</w:t>
      </w:r>
      <w:r w:rsidRPr="004A0780">
        <w:rPr>
          <w:rFonts w:cs="Times New Roman"/>
          <w:sz w:val="24"/>
          <w:szCs w:val="24"/>
          <w:shd w:val="clear" w:color="auto" w:fill="FEFEFE"/>
          <w:lang w:val="bg-BG"/>
        </w:rPr>
        <w:t xml:space="preserve">, </w:t>
      </w:r>
      <w:proofErr w:type="spellStart"/>
      <w:r w:rsidRPr="004A0780">
        <w:rPr>
          <w:rFonts w:cs="Times New Roman"/>
          <w:sz w:val="24"/>
          <w:szCs w:val="24"/>
          <w:shd w:val="clear" w:color="auto" w:fill="FEFEFE"/>
          <w:lang w:val="bg-BG"/>
        </w:rPr>
        <w:t>съфинансирана</w:t>
      </w:r>
      <w:proofErr w:type="spellEnd"/>
      <w:r w:rsidRPr="004A0780">
        <w:rPr>
          <w:rFonts w:cs="Times New Roman"/>
          <w:sz w:val="24"/>
          <w:szCs w:val="24"/>
          <w:shd w:val="clear" w:color="auto" w:fill="FEFEFE"/>
          <w:lang w:val="bg-BG"/>
        </w:rPr>
        <w:t xml:space="preserve"> от Европейския земеделски фонд за развитие на селските райони;</w:t>
      </w:r>
    </w:p>
    <w:p w14:paraId="1AABD7C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2)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в качеството си на разплащателна агенция е оторизиран да одобрява проектни предложения по посочената </w:t>
      </w:r>
      <w:proofErr w:type="spellStart"/>
      <w:r w:rsidRPr="004A0780">
        <w:rPr>
          <w:rFonts w:cs="Times New Roman"/>
          <w:sz w:val="24"/>
          <w:szCs w:val="24"/>
          <w:shd w:val="clear" w:color="auto" w:fill="FEFEFE"/>
          <w:lang w:val="bg-BG"/>
        </w:rPr>
        <w:t>подмярка</w:t>
      </w:r>
      <w:proofErr w:type="spellEnd"/>
      <w:r w:rsidRPr="004A0780">
        <w:rPr>
          <w:rFonts w:cs="Times New Roman"/>
          <w:sz w:val="24"/>
          <w:szCs w:val="24"/>
          <w:shd w:val="clear" w:color="auto" w:fill="FEFEFE"/>
          <w:lang w:val="bg-BG"/>
        </w:rPr>
        <w:t xml:space="preserve"> и да предоставя финансова помощ на одобрените кандидати след подписване на договор за това;</w:t>
      </w:r>
    </w:p>
    <w:p w14:paraId="4D81892A"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3) </w:t>
      </w:r>
      <w:r w:rsidRPr="004A0780">
        <w:rPr>
          <w:rFonts w:cs="Times New Roman"/>
          <w:b/>
          <w:sz w:val="24"/>
          <w:szCs w:val="24"/>
          <w:lang w:val="bg-BG"/>
        </w:rPr>
        <w:t>БЕНЕФИЦИЕНТЪТ</w:t>
      </w:r>
      <w:r w:rsidRPr="004A0780">
        <w:rPr>
          <w:rFonts w:cs="Times New Roman"/>
          <w:sz w:val="24"/>
          <w:szCs w:val="24"/>
          <w:shd w:val="clear" w:color="auto" w:fill="FEFEFE"/>
          <w:lang w:val="bg-BG"/>
        </w:rPr>
        <w:t xml:space="preserve"> е получил код на проектното предложение в ИСУН: </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по процедура с код</w:t>
      </w:r>
      <w:r w:rsidRPr="004A0780">
        <w:rPr>
          <w:rFonts w:cs="Times New Roman"/>
          <w:b/>
          <w:sz w:val="24"/>
          <w:szCs w:val="24"/>
          <w:shd w:val="clear" w:color="auto" w:fill="FEFEFE"/>
          <w:lang w:val="bg-BG"/>
        </w:rPr>
        <w:t xml:space="preserve"> ...............................</w:t>
      </w:r>
      <w:r w:rsidRPr="004A0780">
        <w:rPr>
          <w:rFonts w:cs="Times New Roman"/>
          <w:sz w:val="24"/>
          <w:szCs w:val="24"/>
          <w:shd w:val="clear" w:color="auto" w:fill="FEFEFE"/>
          <w:lang w:val="bg-BG"/>
        </w:rPr>
        <w:t xml:space="preserve"> </w:t>
      </w:r>
      <w:r w:rsidRPr="004A0780">
        <w:rPr>
          <w:rFonts w:cs="Times New Roman"/>
          <w:sz w:val="24"/>
          <w:szCs w:val="24"/>
          <w:lang w:val="bg-BG"/>
        </w:rPr>
        <w:t xml:space="preserve">и </w:t>
      </w:r>
      <w:r w:rsidRPr="004A0780">
        <w:rPr>
          <w:rFonts w:cs="Times New Roman"/>
          <w:sz w:val="24"/>
          <w:szCs w:val="24"/>
          <w:shd w:val="clear" w:color="auto" w:fill="FEFEFE"/>
          <w:lang w:val="bg-BG"/>
        </w:rPr>
        <w:t xml:space="preserve">в срока по </w:t>
      </w:r>
      <w:r w:rsidRPr="004A0780">
        <w:rPr>
          <w:snapToGrid w:val="0"/>
          <w:sz w:val="24"/>
          <w:szCs w:val="24"/>
          <w:lang w:val="bg-BG"/>
        </w:rPr>
        <w:t xml:space="preserve">чл. 61е от Наредба № 22 от 2015 г. </w:t>
      </w:r>
      <w:r w:rsidRPr="004A0780">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14:paraId="7D77FFF9" w14:textId="77777777" w:rsidR="000A2D4E" w:rsidRPr="004A0780" w:rsidRDefault="000A2D4E" w:rsidP="000A2D4E">
      <w:pPr>
        <w:ind w:firstLine="708"/>
        <w:jc w:val="both"/>
        <w:rPr>
          <w:rFonts w:cs="Times New Roman"/>
          <w:i/>
          <w:sz w:val="24"/>
          <w:szCs w:val="24"/>
          <w:shd w:val="clear" w:color="auto" w:fill="FEFEFE"/>
          <w:lang w:val="bg-BG"/>
        </w:rPr>
      </w:pPr>
    </w:p>
    <w:p w14:paraId="7FA3ECFD" w14:textId="77777777" w:rsidR="000A2D4E" w:rsidRPr="004A0780" w:rsidRDefault="000A2D4E" w:rsidP="000A2D4E">
      <w:pPr>
        <w:ind w:firstLine="708"/>
        <w:jc w:val="both"/>
        <w:rPr>
          <w:rFonts w:cs="Times New Roman"/>
          <w:i/>
          <w:sz w:val="24"/>
          <w:szCs w:val="24"/>
          <w:shd w:val="clear" w:color="auto" w:fill="FEFEFE"/>
          <w:lang w:val="bg-BG"/>
        </w:rPr>
      </w:pPr>
      <w:r w:rsidRPr="004A0780">
        <w:rPr>
          <w:rFonts w:cs="Times New Roman"/>
          <w:i/>
          <w:sz w:val="24"/>
          <w:szCs w:val="24"/>
          <w:u w:val="single"/>
          <w:shd w:val="clear" w:color="auto" w:fill="FEFEFE"/>
          <w:lang w:val="bg-BG"/>
        </w:rPr>
        <w:t>Се договориха за следното</w:t>
      </w:r>
      <w:r w:rsidRPr="004A0780">
        <w:rPr>
          <w:rFonts w:cs="Times New Roman"/>
          <w:i/>
          <w:sz w:val="24"/>
          <w:szCs w:val="24"/>
          <w:shd w:val="clear" w:color="auto" w:fill="FEFEFE"/>
          <w:lang w:val="bg-BG"/>
        </w:rPr>
        <w:t>:</w:t>
      </w:r>
    </w:p>
    <w:p w14:paraId="4EC797BA" w14:textId="77777777" w:rsidR="000A2D4E" w:rsidRPr="004A0780" w:rsidRDefault="000A2D4E" w:rsidP="000A2D4E">
      <w:pPr>
        <w:pStyle w:val="3"/>
        <w:tabs>
          <w:tab w:val="left" w:pos="0"/>
        </w:tabs>
        <w:jc w:val="left"/>
        <w:rPr>
          <w:rFonts w:cs="Times New Roman"/>
          <w:b w:val="0"/>
          <w:szCs w:val="24"/>
          <w:lang w:val="bg-BG"/>
        </w:rPr>
      </w:pPr>
    </w:p>
    <w:p w14:paraId="5A14911C" w14:textId="77777777" w:rsidR="000A2D4E" w:rsidRPr="004A0780" w:rsidRDefault="000A2D4E" w:rsidP="000A2D4E">
      <w:pPr>
        <w:pStyle w:val="3"/>
        <w:tabs>
          <w:tab w:val="left" w:pos="0"/>
        </w:tabs>
        <w:rPr>
          <w:rFonts w:cs="Times New Roman"/>
          <w:szCs w:val="24"/>
          <w:lang w:val="bg-BG"/>
        </w:rPr>
      </w:pPr>
      <w:r w:rsidRPr="004A0780">
        <w:rPr>
          <w:rFonts w:cs="Times New Roman"/>
          <w:szCs w:val="24"/>
          <w:lang w:val="bg-BG"/>
        </w:rPr>
        <w:t>І. ПРЕДМЕТ НА ДОГОВОРА. УСЛОВИЯ, РАЗМЕР И НАЧИН ЗА ИЗПЛАЩАНЕ НА БЕЗВЪЗМЕЗДНА ФИНАНСОВА ПОМОЩ</w:t>
      </w:r>
    </w:p>
    <w:p w14:paraId="620FD781" w14:textId="77777777" w:rsidR="000A2D4E" w:rsidRPr="004A0780" w:rsidRDefault="000A2D4E" w:rsidP="000A2D4E">
      <w:pPr>
        <w:jc w:val="both"/>
        <w:rPr>
          <w:rFonts w:cs="Times New Roman"/>
          <w:sz w:val="24"/>
          <w:szCs w:val="24"/>
          <w:lang w:val="bg-BG"/>
        </w:rPr>
      </w:pPr>
    </w:p>
    <w:p w14:paraId="14CB6521" w14:textId="467CD2FB" w:rsidR="000A2D4E" w:rsidRPr="004A0780" w:rsidRDefault="000A2D4E" w:rsidP="000A2D4E">
      <w:pPr>
        <w:pStyle w:val="1"/>
        <w:tabs>
          <w:tab w:val="left" w:pos="0"/>
        </w:tabs>
        <w:spacing w:after="120" w:line="276" w:lineRule="auto"/>
        <w:ind w:firstLine="709"/>
        <w:jc w:val="both"/>
        <w:rPr>
          <w:snapToGrid w:val="0"/>
          <w:szCs w:val="24"/>
          <w:lang w:val="ru-RU"/>
        </w:rPr>
      </w:pPr>
      <w:r w:rsidRPr="004A0780">
        <w:rPr>
          <w:rFonts w:cs="Times New Roman"/>
          <w:b/>
          <w:bCs/>
          <w:szCs w:val="24"/>
          <w:lang w:val="bg-BG"/>
        </w:rPr>
        <w:t>Чл. 1.</w:t>
      </w:r>
      <w:r w:rsidRPr="004A0780">
        <w:rPr>
          <w:rFonts w:cs="Times New Roman"/>
          <w:bCs/>
          <w:szCs w:val="24"/>
          <w:lang w:val="bg-BG"/>
        </w:rPr>
        <w:t xml:space="preserve"> (1) </w:t>
      </w:r>
      <w:r w:rsidRPr="004A0780">
        <w:rPr>
          <w:rFonts w:cs="Times New Roman"/>
          <w:b/>
          <w:szCs w:val="24"/>
          <w:lang w:val="bg-BG"/>
        </w:rPr>
        <w:t>ИЗПЪЛНИТЕЛНИЯТ ДИРЕКТОР НА ДФЗ</w:t>
      </w:r>
      <w:r w:rsidRPr="004A0780">
        <w:rPr>
          <w:rFonts w:cs="Times New Roman"/>
          <w:szCs w:val="24"/>
          <w:lang w:val="bg-BG"/>
        </w:rPr>
        <w:t xml:space="preserve"> предоставя на </w:t>
      </w:r>
      <w:r w:rsidRPr="004A0780">
        <w:rPr>
          <w:rFonts w:cs="Times New Roman"/>
          <w:b/>
          <w:szCs w:val="24"/>
          <w:lang w:val="bg-BG"/>
        </w:rPr>
        <w:t>БЕНЕФИЦИЕНТА</w:t>
      </w:r>
      <w:r w:rsidRPr="004A0780">
        <w:rPr>
          <w:rFonts w:cs="Times New Roman"/>
          <w:szCs w:val="24"/>
          <w:lang w:val="bg-BG"/>
        </w:rPr>
        <w:t xml:space="preserve"> безвъзмездна финансова помощ (наричана по-нататък „помощ/та”) по </w:t>
      </w:r>
      <w:proofErr w:type="spellStart"/>
      <w:r w:rsidRPr="004A0780">
        <w:rPr>
          <w:rFonts w:cs="Times New Roman"/>
          <w:bCs/>
          <w:color w:val="000000"/>
          <w:szCs w:val="24"/>
          <w:lang w:val="ru-RU"/>
        </w:rPr>
        <w:t>подмярка</w:t>
      </w:r>
      <w:proofErr w:type="spellEnd"/>
      <w:r w:rsidRPr="004A0780">
        <w:rPr>
          <w:rFonts w:cs="Times New Roman"/>
          <w:bCs/>
          <w:color w:val="000000"/>
          <w:szCs w:val="24"/>
          <w:lang w:val="ru-RU"/>
        </w:rPr>
        <w:t xml:space="preserve"> 19.2 „</w:t>
      </w:r>
      <w:proofErr w:type="spellStart"/>
      <w:r w:rsidRPr="004A0780">
        <w:rPr>
          <w:rFonts w:cs="Times New Roman"/>
          <w:bCs/>
          <w:color w:val="000000"/>
          <w:szCs w:val="24"/>
          <w:lang w:val="ru-RU"/>
        </w:rPr>
        <w:t>Прилагане</w:t>
      </w:r>
      <w:proofErr w:type="spellEnd"/>
      <w:r w:rsidRPr="004A0780">
        <w:rPr>
          <w:rFonts w:cs="Times New Roman"/>
          <w:bCs/>
          <w:color w:val="000000"/>
          <w:szCs w:val="24"/>
          <w:lang w:val="ru-RU"/>
        </w:rPr>
        <w:t xml:space="preserve"> на операции в </w:t>
      </w:r>
      <w:proofErr w:type="spellStart"/>
      <w:r w:rsidRPr="004A0780">
        <w:rPr>
          <w:rFonts w:cs="Times New Roman"/>
          <w:bCs/>
          <w:color w:val="000000"/>
          <w:szCs w:val="24"/>
          <w:lang w:val="ru-RU"/>
        </w:rPr>
        <w:t>рамките</w:t>
      </w:r>
      <w:proofErr w:type="spellEnd"/>
      <w:r w:rsidRPr="004A0780">
        <w:rPr>
          <w:rFonts w:cs="Times New Roman"/>
          <w:bCs/>
          <w:color w:val="000000"/>
          <w:szCs w:val="24"/>
          <w:lang w:val="ru-RU"/>
        </w:rPr>
        <w:t xml:space="preserve"> на стратегии за </w:t>
      </w:r>
      <w:proofErr w:type="spellStart"/>
      <w:r w:rsidRPr="004A0780">
        <w:rPr>
          <w:rFonts w:cs="Times New Roman"/>
          <w:bCs/>
          <w:color w:val="000000"/>
          <w:szCs w:val="24"/>
          <w:lang w:val="ru-RU"/>
        </w:rPr>
        <w:t>Водено</w:t>
      </w:r>
      <w:proofErr w:type="spellEnd"/>
      <w:r w:rsidRPr="004A0780">
        <w:rPr>
          <w:rFonts w:cs="Times New Roman"/>
          <w:bCs/>
          <w:color w:val="000000"/>
          <w:szCs w:val="24"/>
          <w:lang w:val="ru-RU"/>
        </w:rPr>
        <w:t xml:space="preserve"> от </w:t>
      </w:r>
      <w:proofErr w:type="spellStart"/>
      <w:r w:rsidRPr="004A0780">
        <w:rPr>
          <w:rFonts w:cs="Times New Roman"/>
          <w:bCs/>
          <w:color w:val="000000"/>
          <w:szCs w:val="24"/>
          <w:lang w:val="ru-RU"/>
        </w:rPr>
        <w:t>общностите</w:t>
      </w:r>
      <w:proofErr w:type="spellEnd"/>
      <w:r w:rsidRPr="004A0780">
        <w:rPr>
          <w:rFonts w:cs="Times New Roman"/>
          <w:bCs/>
          <w:color w:val="000000"/>
          <w:szCs w:val="24"/>
          <w:lang w:val="ru-RU"/>
        </w:rPr>
        <w:t xml:space="preserve"> </w:t>
      </w:r>
      <w:proofErr w:type="spellStart"/>
      <w:r w:rsidRPr="004A0780">
        <w:rPr>
          <w:rFonts w:cs="Times New Roman"/>
          <w:bCs/>
          <w:color w:val="000000"/>
          <w:szCs w:val="24"/>
          <w:lang w:val="ru-RU"/>
        </w:rPr>
        <w:t>местно</w:t>
      </w:r>
      <w:proofErr w:type="spellEnd"/>
      <w:r w:rsidRPr="004A0780">
        <w:rPr>
          <w:rFonts w:cs="Times New Roman"/>
          <w:bCs/>
          <w:color w:val="000000"/>
          <w:szCs w:val="24"/>
          <w:lang w:val="ru-RU"/>
        </w:rPr>
        <w:t xml:space="preserve"> развитие</w:t>
      </w:r>
      <w:r w:rsidRPr="004A0780">
        <w:rPr>
          <w:rFonts w:cs="Times New Roman"/>
          <w:bCs/>
          <w:color w:val="000000"/>
          <w:szCs w:val="24"/>
          <w:lang w:val="bg-BG"/>
        </w:rPr>
        <w:t>”</w:t>
      </w:r>
      <w:r w:rsidRPr="004A0780">
        <w:rPr>
          <w:rFonts w:cs="Times New Roman"/>
          <w:bCs/>
          <w:color w:val="000000"/>
          <w:szCs w:val="24"/>
          <w:lang w:val="ru-RU"/>
        </w:rPr>
        <w:t xml:space="preserve"> на </w:t>
      </w:r>
      <w:proofErr w:type="spellStart"/>
      <w:r w:rsidRPr="004A0780">
        <w:rPr>
          <w:rFonts w:cs="Times New Roman"/>
          <w:bCs/>
          <w:color w:val="000000"/>
          <w:szCs w:val="24"/>
          <w:lang w:val="ru-RU"/>
        </w:rPr>
        <w:t>мярка</w:t>
      </w:r>
      <w:proofErr w:type="spellEnd"/>
      <w:r w:rsidRPr="004A0780">
        <w:rPr>
          <w:rFonts w:cs="Times New Roman"/>
          <w:bCs/>
          <w:color w:val="000000"/>
          <w:szCs w:val="24"/>
          <w:lang w:val="ru-RU"/>
        </w:rPr>
        <w:t xml:space="preserve"> 19 „</w:t>
      </w:r>
      <w:proofErr w:type="spellStart"/>
      <w:r w:rsidRPr="004A0780">
        <w:rPr>
          <w:rFonts w:cs="Times New Roman"/>
          <w:bCs/>
          <w:color w:val="000000"/>
          <w:szCs w:val="24"/>
          <w:lang w:val="ru-RU"/>
        </w:rPr>
        <w:t>Водено</w:t>
      </w:r>
      <w:proofErr w:type="spellEnd"/>
      <w:r w:rsidRPr="004A0780">
        <w:rPr>
          <w:rFonts w:cs="Times New Roman"/>
          <w:bCs/>
          <w:color w:val="000000"/>
          <w:szCs w:val="24"/>
          <w:lang w:val="ru-RU"/>
        </w:rPr>
        <w:t xml:space="preserve"> от </w:t>
      </w:r>
      <w:proofErr w:type="spellStart"/>
      <w:r w:rsidRPr="004A0780">
        <w:rPr>
          <w:rFonts w:cs="Times New Roman"/>
          <w:bCs/>
          <w:color w:val="000000"/>
          <w:szCs w:val="24"/>
          <w:lang w:val="ru-RU"/>
        </w:rPr>
        <w:t>общностите</w:t>
      </w:r>
      <w:proofErr w:type="spellEnd"/>
      <w:r w:rsidRPr="004A0780">
        <w:rPr>
          <w:rFonts w:cs="Times New Roman"/>
          <w:bCs/>
          <w:color w:val="000000"/>
          <w:szCs w:val="24"/>
          <w:lang w:val="ru-RU"/>
        </w:rPr>
        <w:t xml:space="preserve"> </w:t>
      </w:r>
      <w:proofErr w:type="spellStart"/>
      <w:r w:rsidRPr="004A0780">
        <w:rPr>
          <w:rFonts w:cs="Times New Roman"/>
          <w:bCs/>
          <w:color w:val="000000"/>
          <w:szCs w:val="24"/>
          <w:lang w:val="ru-RU"/>
        </w:rPr>
        <w:t>местно</w:t>
      </w:r>
      <w:proofErr w:type="spellEnd"/>
      <w:r w:rsidRPr="004A0780">
        <w:rPr>
          <w:rFonts w:cs="Times New Roman"/>
          <w:bCs/>
          <w:color w:val="000000"/>
          <w:szCs w:val="24"/>
          <w:lang w:val="ru-RU"/>
        </w:rPr>
        <w:t xml:space="preserve"> развитие</w:t>
      </w:r>
      <w:r w:rsidRPr="004A0780">
        <w:rPr>
          <w:rFonts w:cs="Times New Roman"/>
          <w:bCs/>
          <w:color w:val="000000"/>
          <w:szCs w:val="24"/>
          <w:lang w:val="bg-BG"/>
        </w:rPr>
        <w:t>”</w:t>
      </w:r>
      <w:r w:rsidRPr="004A0780">
        <w:rPr>
          <w:rFonts w:cs="Times New Roman"/>
          <w:bCs/>
          <w:color w:val="000000"/>
          <w:szCs w:val="24"/>
          <w:lang w:val="ru-RU"/>
        </w:rPr>
        <w:t xml:space="preserve"> от </w:t>
      </w:r>
      <w:proofErr w:type="spellStart"/>
      <w:r w:rsidRPr="004A0780">
        <w:rPr>
          <w:rFonts w:cs="Times New Roman"/>
          <w:bCs/>
          <w:color w:val="000000"/>
          <w:szCs w:val="24"/>
          <w:lang w:val="ru-RU"/>
        </w:rPr>
        <w:t>Програмата</w:t>
      </w:r>
      <w:proofErr w:type="spellEnd"/>
      <w:r w:rsidRPr="004A0780">
        <w:rPr>
          <w:rFonts w:cs="Times New Roman"/>
          <w:bCs/>
          <w:color w:val="000000"/>
          <w:szCs w:val="24"/>
          <w:lang w:val="ru-RU"/>
        </w:rPr>
        <w:t xml:space="preserve"> за развитие на </w:t>
      </w:r>
      <w:proofErr w:type="spellStart"/>
      <w:r w:rsidRPr="004A0780">
        <w:rPr>
          <w:rFonts w:cs="Times New Roman"/>
          <w:bCs/>
          <w:color w:val="000000"/>
          <w:szCs w:val="24"/>
          <w:lang w:val="ru-RU"/>
        </w:rPr>
        <w:t>селските</w:t>
      </w:r>
      <w:proofErr w:type="spellEnd"/>
      <w:r w:rsidRPr="004A0780">
        <w:rPr>
          <w:rFonts w:cs="Times New Roman"/>
          <w:bCs/>
          <w:color w:val="000000"/>
          <w:szCs w:val="24"/>
          <w:lang w:val="ru-RU"/>
        </w:rPr>
        <w:t xml:space="preserve"> </w:t>
      </w:r>
      <w:proofErr w:type="spellStart"/>
      <w:r w:rsidRPr="004A0780">
        <w:rPr>
          <w:rFonts w:cs="Times New Roman"/>
          <w:bCs/>
          <w:color w:val="000000"/>
          <w:szCs w:val="24"/>
          <w:lang w:val="ru-RU"/>
        </w:rPr>
        <w:t>райони</w:t>
      </w:r>
      <w:proofErr w:type="spellEnd"/>
      <w:r w:rsidRPr="004A0780">
        <w:rPr>
          <w:rFonts w:cs="Times New Roman"/>
          <w:bCs/>
          <w:color w:val="000000"/>
          <w:szCs w:val="24"/>
          <w:lang w:val="ru-RU"/>
        </w:rPr>
        <w:t xml:space="preserve"> за периода 2014 - 2020 г</w:t>
      </w:r>
      <w:r w:rsidRPr="004A0780">
        <w:rPr>
          <w:rFonts w:cs="Times New Roman"/>
          <w:bCs/>
          <w:szCs w:val="24"/>
          <w:lang w:val="bg-BG"/>
        </w:rPr>
        <w:t>. (наричана по-нататък „</w:t>
      </w:r>
      <w:proofErr w:type="spellStart"/>
      <w:r w:rsidRPr="004A0780">
        <w:rPr>
          <w:rFonts w:cs="Times New Roman"/>
          <w:bCs/>
          <w:szCs w:val="24"/>
          <w:lang w:val="bg-BG"/>
        </w:rPr>
        <w:t>подмярка</w:t>
      </w:r>
      <w:proofErr w:type="spellEnd"/>
      <w:r w:rsidRPr="004A0780">
        <w:rPr>
          <w:rFonts w:cs="Times New Roman"/>
          <w:bCs/>
          <w:szCs w:val="24"/>
          <w:lang w:val="bg-BG"/>
        </w:rPr>
        <w:t xml:space="preserve"> 19.2“) </w:t>
      </w:r>
      <w:r w:rsidRPr="004A0780">
        <w:rPr>
          <w:rFonts w:cs="Times New Roman"/>
          <w:szCs w:val="24"/>
          <w:lang w:val="bg-BG"/>
        </w:rPr>
        <w:t>за изпълнението на одобрен проект с код в ИСУН</w:t>
      </w:r>
      <w:r w:rsidRPr="004A0780">
        <w:rPr>
          <w:rFonts w:cs="Times New Roman"/>
          <w:b/>
          <w:szCs w:val="24"/>
          <w:lang w:val="bg-BG"/>
        </w:rPr>
        <w:t xml:space="preserve"> .......................</w:t>
      </w:r>
      <w:r w:rsidRPr="004A0780">
        <w:rPr>
          <w:rFonts w:cs="Times New Roman"/>
          <w:szCs w:val="24"/>
          <w:lang w:val="bg-BG"/>
        </w:rPr>
        <w:t xml:space="preserve"> с наименование </w:t>
      </w:r>
      <w:r w:rsidRPr="004A0780">
        <w:rPr>
          <w:rFonts w:cs="Times New Roman"/>
          <w:b/>
          <w:szCs w:val="24"/>
          <w:lang w:val="bg-BG"/>
        </w:rPr>
        <w:t>„</w:t>
      </w:r>
      <w:r w:rsidRPr="004A0780">
        <w:rPr>
          <w:rFonts w:cs="Times New Roman"/>
          <w:b/>
          <w:iCs/>
          <w:szCs w:val="24"/>
          <w:lang w:val="bg-BG"/>
        </w:rPr>
        <w:t xml:space="preserve">...............................................”, </w:t>
      </w:r>
      <w:r w:rsidRPr="00654B3D">
        <w:rPr>
          <w:rFonts w:cs="Times New Roman"/>
          <w:iCs/>
          <w:szCs w:val="24"/>
          <w:lang w:val="bg-BG"/>
        </w:rPr>
        <w:t>а</w:t>
      </w:r>
      <w:r w:rsidRPr="004A0780">
        <w:rPr>
          <w:rFonts w:cs="Times New Roman"/>
          <w:iCs/>
          <w:szCs w:val="24"/>
          <w:lang w:val="bg-BG"/>
        </w:rPr>
        <w:t xml:space="preserve"> </w:t>
      </w:r>
      <w:r w:rsidRPr="004A0780">
        <w:rPr>
          <w:b/>
          <w:snapToGrid w:val="0"/>
          <w:szCs w:val="24"/>
          <w:lang w:val="ru-RU"/>
        </w:rPr>
        <w:t>БЕНЕФИЦИЕНТЪТ</w:t>
      </w:r>
      <w:r w:rsidRPr="004A0780">
        <w:rPr>
          <w:snapToGrid w:val="0"/>
          <w:szCs w:val="24"/>
          <w:lang w:val="ru-RU"/>
        </w:rPr>
        <w:t xml:space="preserve"> приема БФП и се </w:t>
      </w:r>
      <w:proofErr w:type="spellStart"/>
      <w:r w:rsidRPr="004A0780">
        <w:rPr>
          <w:snapToGrid w:val="0"/>
          <w:szCs w:val="24"/>
          <w:lang w:val="ru-RU"/>
        </w:rPr>
        <w:t>задължава</w:t>
      </w:r>
      <w:proofErr w:type="spellEnd"/>
      <w:r w:rsidRPr="004A0780">
        <w:rPr>
          <w:snapToGrid w:val="0"/>
          <w:szCs w:val="24"/>
          <w:lang w:val="ru-RU"/>
        </w:rPr>
        <w:t xml:space="preserve"> да </w:t>
      </w:r>
      <w:proofErr w:type="spellStart"/>
      <w:r w:rsidRPr="004A0780">
        <w:rPr>
          <w:snapToGrid w:val="0"/>
          <w:szCs w:val="24"/>
          <w:lang w:val="ru-RU"/>
        </w:rPr>
        <w:t>изпълни</w:t>
      </w:r>
      <w:proofErr w:type="spellEnd"/>
      <w:r w:rsidRPr="004A0780">
        <w:rPr>
          <w:snapToGrid w:val="0"/>
          <w:szCs w:val="24"/>
          <w:lang w:val="bg-BG"/>
        </w:rPr>
        <w:t xml:space="preserve"> одобрения </w:t>
      </w:r>
      <w:r w:rsidRPr="004A0780">
        <w:rPr>
          <w:snapToGrid w:val="0"/>
          <w:szCs w:val="24"/>
          <w:lang w:val="ru-RU"/>
        </w:rPr>
        <w:t>проект</w:t>
      </w:r>
      <w:r w:rsidRPr="004A0780">
        <w:rPr>
          <w:snapToGrid w:val="0"/>
          <w:szCs w:val="24"/>
          <w:lang w:val="bg-BG"/>
        </w:rPr>
        <w:t xml:space="preserve"> </w:t>
      </w:r>
      <w:r w:rsidRPr="004A0780">
        <w:rPr>
          <w:snapToGrid w:val="0"/>
          <w:szCs w:val="24"/>
          <w:lang w:val="ru-RU"/>
        </w:rPr>
        <w:t xml:space="preserve">при </w:t>
      </w:r>
      <w:proofErr w:type="spellStart"/>
      <w:r w:rsidRPr="004A0780">
        <w:rPr>
          <w:snapToGrid w:val="0"/>
          <w:szCs w:val="24"/>
          <w:lang w:val="ru-RU"/>
        </w:rPr>
        <w:t>спазване</w:t>
      </w:r>
      <w:proofErr w:type="spellEnd"/>
      <w:r w:rsidRPr="004A0780">
        <w:rPr>
          <w:snapToGrid w:val="0"/>
          <w:szCs w:val="24"/>
          <w:lang w:val="ru-RU"/>
        </w:rPr>
        <w:t xml:space="preserve"> на </w:t>
      </w:r>
      <w:proofErr w:type="spellStart"/>
      <w:r w:rsidRPr="004A0780">
        <w:rPr>
          <w:snapToGrid w:val="0"/>
          <w:szCs w:val="24"/>
          <w:lang w:val="ru-RU"/>
        </w:rPr>
        <w:t>изискванията</w:t>
      </w:r>
      <w:proofErr w:type="spellEnd"/>
      <w:r w:rsidRPr="004A0780">
        <w:rPr>
          <w:snapToGrid w:val="0"/>
          <w:szCs w:val="24"/>
          <w:lang w:val="ru-RU"/>
        </w:rPr>
        <w:t xml:space="preserve"> </w:t>
      </w:r>
      <w:r w:rsidRPr="004A0780">
        <w:rPr>
          <w:snapToGrid w:val="0"/>
          <w:szCs w:val="24"/>
          <w:lang w:val="bg-BG"/>
        </w:rPr>
        <w:t>на</w:t>
      </w:r>
      <w:r w:rsidRPr="004A0780">
        <w:rPr>
          <w:snapToGrid w:val="0"/>
          <w:szCs w:val="24"/>
          <w:lang w:val="ru-RU"/>
        </w:rPr>
        <w:t xml:space="preserve"> </w:t>
      </w:r>
      <w:r w:rsidRPr="004A0780">
        <w:rPr>
          <w:snapToGrid w:val="0"/>
          <w:szCs w:val="24"/>
          <w:lang w:val="bg-BG"/>
        </w:rPr>
        <w:t xml:space="preserve">този договор, </w:t>
      </w:r>
      <w:proofErr w:type="spellStart"/>
      <w:r w:rsidRPr="004A0780">
        <w:rPr>
          <w:snapToGrid w:val="0"/>
          <w:szCs w:val="24"/>
          <w:lang w:val="ru-RU"/>
        </w:rPr>
        <w:t>Условията</w:t>
      </w:r>
      <w:proofErr w:type="spellEnd"/>
      <w:r w:rsidRPr="004A0780">
        <w:rPr>
          <w:snapToGrid w:val="0"/>
          <w:szCs w:val="24"/>
          <w:lang w:val="ru-RU"/>
        </w:rPr>
        <w:t xml:space="preserve"> за </w:t>
      </w:r>
      <w:proofErr w:type="spellStart"/>
      <w:r w:rsidRPr="004A0780">
        <w:rPr>
          <w:snapToGrid w:val="0"/>
          <w:szCs w:val="24"/>
          <w:lang w:val="ru-RU"/>
        </w:rPr>
        <w:t>изпълнение</w:t>
      </w:r>
      <w:proofErr w:type="spellEnd"/>
      <w:r w:rsidRPr="004A0780">
        <w:rPr>
          <w:snapToGrid w:val="0"/>
          <w:szCs w:val="24"/>
          <w:lang w:val="ru-RU"/>
        </w:rPr>
        <w:t xml:space="preserve"> на </w:t>
      </w:r>
      <w:proofErr w:type="spellStart"/>
      <w:r w:rsidRPr="004A0780">
        <w:rPr>
          <w:snapToGrid w:val="0"/>
          <w:szCs w:val="24"/>
          <w:lang w:val="ru-RU"/>
        </w:rPr>
        <w:t>проекти</w:t>
      </w:r>
      <w:proofErr w:type="spellEnd"/>
      <w:r w:rsidRPr="004A0780">
        <w:rPr>
          <w:szCs w:val="24"/>
          <w:lang w:val="ru-RU"/>
        </w:rPr>
        <w:t xml:space="preserve"> </w:t>
      </w:r>
      <w:r w:rsidRPr="004A0780">
        <w:rPr>
          <w:snapToGrid w:val="0"/>
          <w:szCs w:val="24"/>
          <w:lang w:val="ru-RU"/>
        </w:rPr>
        <w:t xml:space="preserve">по </w:t>
      </w:r>
      <w:proofErr w:type="spellStart"/>
      <w:r w:rsidRPr="004A0780">
        <w:rPr>
          <w:snapToGrid w:val="0"/>
          <w:szCs w:val="24"/>
          <w:lang w:val="ru-RU"/>
        </w:rPr>
        <w:t>процедурата</w:t>
      </w:r>
      <w:proofErr w:type="spellEnd"/>
      <w:r w:rsidRPr="004A0780">
        <w:rPr>
          <w:snapToGrid w:val="0"/>
          <w:szCs w:val="24"/>
          <w:lang w:val="bg-BG"/>
        </w:rPr>
        <w:t xml:space="preserve"> ………….. (</w:t>
      </w:r>
      <w:r w:rsidRPr="004A0780">
        <w:rPr>
          <w:i/>
          <w:snapToGrid w:val="0"/>
          <w:szCs w:val="24"/>
          <w:lang w:val="bg-BG"/>
        </w:rPr>
        <w:t>посочва се код на процедурата от ИСУН</w:t>
      </w:r>
      <w:r w:rsidRPr="004A0780">
        <w:rPr>
          <w:snapToGrid w:val="0"/>
          <w:szCs w:val="24"/>
          <w:lang w:val="bg-BG"/>
        </w:rPr>
        <w:t>)</w:t>
      </w:r>
      <w:r w:rsidRPr="004A0780">
        <w:rPr>
          <w:snapToGrid w:val="0"/>
          <w:szCs w:val="24"/>
          <w:lang w:val="ru-RU"/>
        </w:rPr>
        <w:t xml:space="preserve">, </w:t>
      </w:r>
      <w:proofErr w:type="spellStart"/>
      <w:r w:rsidRPr="004A0780">
        <w:rPr>
          <w:snapToGrid w:val="0"/>
          <w:szCs w:val="24"/>
          <w:lang w:val="ru-RU"/>
        </w:rPr>
        <w:t>наричани</w:t>
      </w:r>
      <w:proofErr w:type="spellEnd"/>
      <w:r w:rsidRPr="004A0780">
        <w:rPr>
          <w:snapToGrid w:val="0"/>
          <w:szCs w:val="24"/>
          <w:lang w:val="ru-RU"/>
        </w:rPr>
        <w:t xml:space="preserve"> </w:t>
      </w:r>
      <w:proofErr w:type="spellStart"/>
      <w:r w:rsidRPr="004A0780">
        <w:rPr>
          <w:snapToGrid w:val="0"/>
          <w:szCs w:val="24"/>
          <w:lang w:val="ru-RU"/>
        </w:rPr>
        <w:t>по-нататък</w:t>
      </w:r>
      <w:proofErr w:type="spellEnd"/>
      <w:r w:rsidRPr="004A0780">
        <w:rPr>
          <w:snapToGrid w:val="0"/>
          <w:szCs w:val="24"/>
          <w:lang w:val="ru-RU"/>
        </w:rPr>
        <w:t xml:space="preserve"> „</w:t>
      </w:r>
      <w:proofErr w:type="spellStart"/>
      <w:r w:rsidRPr="004A0780">
        <w:rPr>
          <w:snapToGrid w:val="0"/>
          <w:szCs w:val="24"/>
          <w:lang w:val="ru-RU"/>
        </w:rPr>
        <w:t>Условията</w:t>
      </w:r>
      <w:proofErr w:type="spellEnd"/>
      <w:r w:rsidRPr="004A0780">
        <w:rPr>
          <w:snapToGrid w:val="0"/>
          <w:szCs w:val="24"/>
          <w:lang w:val="ru-RU"/>
        </w:rPr>
        <w:t xml:space="preserve"> за </w:t>
      </w:r>
      <w:proofErr w:type="spellStart"/>
      <w:r w:rsidRPr="004A0780">
        <w:rPr>
          <w:snapToGrid w:val="0"/>
          <w:szCs w:val="24"/>
          <w:lang w:val="ru-RU"/>
        </w:rPr>
        <w:t>изпълнение</w:t>
      </w:r>
      <w:proofErr w:type="spellEnd"/>
      <w:r w:rsidRPr="004A0780">
        <w:rPr>
          <w:snapToGrid w:val="0"/>
          <w:szCs w:val="24"/>
          <w:lang w:val="ru-RU"/>
        </w:rPr>
        <w:t>“</w:t>
      </w:r>
      <w:r w:rsidRPr="004A0780">
        <w:rPr>
          <w:snapToGrid w:val="0"/>
          <w:szCs w:val="24"/>
          <w:lang w:val="bg-BG"/>
        </w:rPr>
        <w:t xml:space="preserve">, </w:t>
      </w:r>
      <w:proofErr w:type="spellStart"/>
      <w:r w:rsidRPr="004A0780">
        <w:rPr>
          <w:snapToGrid w:val="0"/>
          <w:szCs w:val="24"/>
          <w:lang w:val="ru-RU"/>
        </w:rPr>
        <w:t>правото</w:t>
      </w:r>
      <w:proofErr w:type="spellEnd"/>
      <w:r w:rsidRPr="004A0780">
        <w:rPr>
          <w:snapToGrid w:val="0"/>
          <w:szCs w:val="24"/>
          <w:lang w:val="ru-RU"/>
        </w:rPr>
        <w:t xml:space="preserve"> на </w:t>
      </w:r>
      <w:proofErr w:type="spellStart"/>
      <w:r w:rsidRPr="004A0780">
        <w:rPr>
          <w:snapToGrid w:val="0"/>
          <w:szCs w:val="24"/>
          <w:lang w:val="ru-RU"/>
        </w:rPr>
        <w:t>Европейския</w:t>
      </w:r>
      <w:proofErr w:type="spellEnd"/>
      <w:r w:rsidRPr="004A0780">
        <w:rPr>
          <w:snapToGrid w:val="0"/>
          <w:szCs w:val="24"/>
          <w:lang w:val="ru-RU"/>
        </w:rPr>
        <w:t xml:space="preserve"> </w:t>
      </w:r>
      <w:proofErr w:type="spellStart"/>
      <w:r w:rsidRPr="004A0780">
        <w:rPr>
          <w:snapToGrid w:val="0"/>
          <w:szCs w:val="24"/>
          <w:lang w:val="ru-RU"/>
        </w:rPr>
        <w:t>съюз</w:t>
      </w:r>
      <w:proofErr w:type="spellEnd"/>
      <w:r w:rsidRPr="004A0780">
        <w:rPr>
          <w:snapToGrid w:val="0"/>
          <w:szCs w:val="24"/>
          <w:lang w:val="ru-RU"/>
        </w:rPr>
        <w:t xml:space="preserve"> и </w:t>
      </w:r>
      <w:proofErr w:type="spellStart"/>
      <w:r w:rsidRPr="004A0780">
        <w:rPr>
          <w:snapToGrid w:val="0"/>
          <w:szCs w:val="24"/>
          <w:lang w:val="ru-RU"/>
        </w:rPr>
        <w:t>националното</w:t>
      </w:r>
      <w:proofErr w:type="spellEnd"/>
      <w:r w:rsidRPr="004A0780">
        <w:rPr>
          <w:snapToGrid w:val="0"/>
          <w:szCs w:val="24"/>
          <w:lang w:val="ru-RU"/>
        </w:rPr>
        <w:t xml:space="preserve"> </w:t>
      </w:r>
      <w:proofErr w:type="spellStart"/>
      <w:r w:rsidRPr="004A0780">
        <w:rPr>
          <w:snapToGrid w:val="0"/>
          <w:szCs w:val="24"/>
          <w:lang w:val="ru-RU"/>
        </w:rPr>
        <w:t>законодателство</w:t>
      </w:r>
      <w:proofErr w:type="spellEnd"/>
      <w:r w:rsidRPr="004A0780">
        <w:rPr>
          <w:snapToGrid w:val="0"/>
          <w:szCs w:val="24"/>
          <w:lang w:val="ru-RU"/>
        </w:rPr>
        <w:t>.</w:t>
      </w:r>
    </w:p>
    <w:p w14:paraId="59F360BA" w14:textId="77777777" w:rsidR="000A2D4E" w:rsidRPr="004A0780" w:rsidRDefault="000A2D4E" w:rsidP="000A2D4E">
      <w:pPr>
        <w:jc w:val="both"/>
        <w:rPr>
          <w:rFonts w:cs="Times New Roman"/>
          <w:b/>
          <w:bCs/>
          <w:sz w:val="24"/>
          <w:szCs w:val="24"/>
          <w:lang w:val="bg-BG"/>
        </w:rPr>
      </w:pPr>
      <w:r w:rsidRPr="004A0780">
        <w:rPr>
          <w:rFonts w:cs="Times New Roman"/>
          <w:b/>
          <w:bCs/>
          <w:sz w:val="24"/>
          <w:szCs w:val="24"/>
          <w:lang w:val="bg-BG"/>
        </w:rPr>
        <w:t xml:space="preserve">(2) </w:t>
      </w:r>
      <w:r w:rsidRPr="004A0780">
        <w:rPr>
          <w:rFonts w:cs="Times New Roman"/>
          <w:bCs/>
          <w:sz w:val="24"/>
          <w:szCs w:val="24"/>
          <w:lang w:val="bg-BG"/>
        </w:rPr>
        <w:t>Безвъзмездната финансова помощ се отпуска на основание ………….</w:t>
      </w:r>
      <w:r w:rsidRPr="004A0780">
        <w:rPr>
          <w:rFonts w:cs="Times New Roman"/>
          <w:b/>
          <w:bCs/>
          <w:sz w:val="24"/>
          <w:szCs w:val="24"/>
          <w:lang w:val="bg-BG"/>
        </w:rPr>
        <w:t xml:space="preserve"> (</w:t>
      </w:r>
      <w:r w:rsidRPr="004A0780">
        <w:rPr>
          <w:rFonts w:cs="Times New Roman"/>
          <w:bCs/>
          <w:i/>
          <w:sz w:val="24"/>
          <w:szCs w:val="24"/>
          <w:lang w:val="bg-BG"/>
        </w:rPr>
        <w:t xml:space="preserve">цитира се съответния регламент: а). помощ </w:t>
      </w:r>
      <w:r w:rsidRPr="004A0780">
        <w:rPr>
          <w:rFonts w:cs="Times New Roman"/>
          <w:bCs/>
          <w:i/>
          <w:sz w:val="24"/>
          <w:szCs w:val="24"/>
        </w:rPr>
        <w:t xml:space="preserve">de </w:t>
      </w:r>
      <w:proofErr w:type="spellStart"/>
      <w:r w:rsidRPr="004A0780">
        <w:rPr>
          <w:rFonts w:cs="Times New Roman"/>
          <w:bCs/>
          <w:i/>
          <w:sz w:val="24"/>
          <w:szCs w:val="24"/>
        </w:rPr>
        <w:t>minimis</w:t>
      </w:r>
      <w:proofErr w:type="spellEnd"/>
      <w:r w:rsidRPr="004A0780">
        <w:rPr>
          <w:rFonts w:cs="Times New Roman"/>
          <w:bCs/>
          <w:i/>
          <w:sz w:val="24"/>
          <w:szCs w:val="24"/>
        </w:rPr>
        <w:t xml:space="preserve"> </w:t>
      </w:r>
      <w:r w:rsidRPr="004A0780">
        <w:rPr>
          <w:rFonts w:cs="Times New Roman"/>
          <w:bCs/>
          <w:i/>
          <w:sz w:val="24"/>
          <w:szCs w:val="24"/>
          <w:lang w:val="bg-BG"/>
        </w:rPr>
        <w:t>по Регламент (EC) № 1407/2013; или б). държавна помощ по Регламент (ЕС) № 702/2014; или помощ, съвместима с чл. 107 и 108 от ДФЕС по Регламент (ЕС) 1305/2014;</w:t>
      </w:r>
      <w:r w:rsidRPr="004A0780">
        <w:rPr>
          <w:rFonts w:cs="Times New Roman"/>
          <w:b/>
          <w:bCs/>
          <w:sz w:val="24"/>
          <w:szCs w:val="24"/>
          <w:lang w:val="bg-BG"/>
        </w:rPr>
        <w:t>).</w:t>
      </w:r>
    </w:p>
    <w:p w14:paraId="68D2B32F" w14:textId="77777777" w:rsidR="000A2D4E" w:rsidRPr="004A0780" w:rsidRDefault="000A2D4E" w:rsidP="000A2D4E">
      <w:pPr>
        <w:rPr>
          <w:lang w:val="ru-RU"/>
        </w:rPr>
      </w:pPr>
    </w:p>
    <w:p w14:paraId="7630F653" w14:textId="77777777" w:rsidR="000A2D4E" w:rsidRPr="004A0780" w:rsidRDefault="000A2D4E" w:rsidP="000A2D4E">
      <w:pPr>
        <w:pStyle w:val="1"/>
        <w:tabs>
          <w:tab w:val="left" w:pos="0"/>
        </w:tabs>
        <w:spacing w:after="120" w:line="276" w:lineRule="auto"/>
        <w:ind w:firstLine="708"/>
        <w:jc w:val="both"/>
        <w:rPr>
          <w:rFonts w:cs="Times New Roman"/>
          <w:szCs w:val="24"/>
          <w:lang w:val="bg-BG"/>
        </w:rPr>
      </w:pPr>
      <w:r w:rsidRPr="004A0780">
        <w:rPr>
          <w:snapToGrid w:val="0"/>
          <w:szCs w:val="24"/>
          <w:lang w:val="ru-RU"/>
        </w:rPr>
        <w:lastRenderedPageBreak/>
        <w:t xml:space="preserve"> </w:t>
      </w:r>
      <w:r w:rsidRPr="004A0780">
        <w:rPr>
          <w:rFonts w:cs="Times New Roman"/>
          <w:b/>
          <w:szCs w:val="24"/>
          <w:lang w:val="bg-BG"/>
        </w:rPr>
        <w:t>Чл. 2.</w:t>
      </w:r>
      <w:r w:rsidRPr="004A0780">
        <w:rPr>
          <w:rFonts w:cs="Times New Roman"/>
          <w:szCs w:val="24"/>
          <w:lang w:val="bg-BG"/>
        </w:rPr>
        <w:t xml:space="preserve"> </w:t>
      </w:r>
      <w:r w:rsidRPr="004A0780">
        <w:rPr>
          <w:rFonts w:cs="Times New Roman"/>
          <w:b/>
          <w:szCs w:val="24"/>
          <w:lang w:val="bg-BG"/>
        </w:rPr>
        <w:t>(1)</w:t>
      </w:r>
      <w:r w:rsidRPr="004A0780">
        <w:rPr>
          <w:rFonts w:cs="Times New Roman"/>
          <w:szCs w:val="24"/>
          <w:lang w:val="bg-BG"/>
        </w:rPr>
        <w:t xml:space="preserve"> Първоначално одобрената финансова помощ въз основа на представените от </w:t>
      </w:r>
      <w:r w:rsidRPr="004A0780">
        <w:rPr>
          <w:rFonts w:cs="Times New Roman"/>
          <w:b/>
          <w:szCs w:val="24"/>
          <w:lang w:val="bg-BG"/>
        </w:rPr>
        <w:t>БЕНЕФИЦИЕНТА</w:t>
      </w:r>
      <w:r w:rsidRPr="004A0780">
        <w:rPr>
          <w:rFonts w:cs="Times New Roman"/>
          <w:szCs w:val="24"/>
          <w:lang w:val="bg-BG"/>
        </w:rPr>
        <w:t xml:space="preserve"> на етапа на кандидатстването по </w:t>
      </w:r>
      <w:proofErr w:type="spellStart"/>
      <w:r w:rsidRPr="004A0780">
        <w:rPr>
          <w:rFonts w:cs="Times New Roman"/>
          <w:szCs w:val="24"/>
          <w:lang w:val="bg-BG"/>
        </w:rPr>
        <w:t>подмярка</w:t>
      </w:r>
      <w:proofErr w:type="spellEnd"/>
      <w:r w:rsidRPr="004A0780">
        <w:rPr>
          <w:rFonts w:cs="Times New Roman"/>
          <w:szCs w:val="24"/>
          <w:lang w:val="bg-BG"/>
        </w:rPr>
        <w:t xml:space="preserve"> 19.2 във връзка с Условията за кандидатстване по процедура ……….. (</w:t>
      </w:r>
      <w:r w:rsidRPr="004A0780">
        <w:rPr>
          <w:rFonts w:cs="Times New Roman"/>
          <w:i/>
          <w:szCs w:val="24"/>
          <w:lang w:val="bg-BG"/>
        </w:rPr>
        <w:t>попълва се код на процедурата от ИСУН</w:t>
      </w:r>
      <w:r w:rsidRPr="004A0780">
        <w:rPr>
          <w:rFonts w:cs="Times New Roman"/>
          <w:szCs w:val="24"/>
          <w:lang w:val="bg-BG"/>
        </w:rPr>
        <w:t xml:space="preserve">) документи е в размер до </w:t>
      </w:r>
      <w:r w:rsidRPr="004A0780">
        <w:rPr>
          <w:rFonts w:cs="Times New Roman"/>
          <w:b/>
          <w:szCs w:val="24"/>
          <w:lang w:val="bg-BG"/>
        </w:rPr>
        <w:t>............................ лева (.........................словом лева)</w:t>
      </w:r>
      <w:r w:rsidRPr="004A0780">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4A0780">
        <w:rPr>
          <w:rFonts w:cs="Times New Roman"/>
          <w:b/>
          <w:szCs w:val="24"/>
          <w:lang w:val="bg-BG"/>
        </w:rPr>
        <w:t>БЕНЕФИЦИЕНТА</w:t>
      </w:r>
      <w:r w:rsidRPr="004A0780">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14:paraId="4F66CFB4" w14:textId="77777777" w:rsidR="000A2D4E" w:rsidRPr="004A0780" w:rsidRDefault="000A2D4E" w:rsidP="000A2D4E">
      <w:pPr>
        <w:pStyle w:val="1"/>
        <w:tabs>
          <w:tab w:val="left" w:pos="0"/>
        </w:tabs>
        <w:spacing w:after="120" w:line="276" w:lineRule="auto"/>
        <w:ind w:firstLine="708"/>
        <w:jc w:val="both"/>
        <w:rPr>
          <w:rFonts w:cs="Times New Roman"/>
          <w:szCs w:val="24"/>
          <w:lang w:val="bg-BG"/>
        </w:rPr>
      </w:pPr>
      <w:proofErr w:type="gramStart"/>
      <w:r w:rsidRPr="004A0780">
        <w:rPr>
          <w:rFonts w:cs="Times New Roman"/>
          <w:b/>
          <w:szCs w:val="24"/>
          <w:lang w:val="ru-RU"/>
        </w:rPr>
        <w:t>(</w:t>
      </w:r>
      <w:r w:rsidRPr="004A0780">
        <w:rPr>
          <w:rFonts w:cs="Times New Roman"/>
          <w:b/>
          <w:szCs w:val="24"/>
          <w:lang w:val="bg-BG"/>
        </w:rPr>
        <w:t>2</w:t>
      </w:r>
      <w:r w:rsidRPr="004A0780">
        <w:rPr>
          <w:rFonts w:cs="Times New Roman"/>
          <w:b/>
          <w:szCs w:val="24"/>
          <w:lang w:val="ru-RU"/>
        </w:rPr>
        <w:t>)</w:t>
      </w:r>
      <w:r w:rsidRPr="004A0780">
        <w:rPr>
          <w:rFonts w:cs="Times New Roman"/>
          <w:b/>
          <w:szCs w:val="24"/>
          <w:lang w:val="bg-BG"/>
        </w:rPr>
        <w:t xml:space="preserve"> ФОНДЪТ</w:t>
      </w:r>
      <w:r w:rsidRPr="004A0780">
        <w:rPr>
          <w:rFonts w:cs="Times New Roman"/>
          <w:szCs w:val="24"/>
          <w:lang w:val="bg-BG"/>
        </w:rPr>
        <w:t xml:space="preserve"> изплаща помощта до максималния размер по ал. 1 при условие, че </w:t>
      </w:r>
      <w:r w:rsidRPr="004A0780">
        <w:rPr>
          <w:rFonts w:cs="Times New Roman"/>
          <w:b/>
          <w:szCs w:val="24"/>
          <w:lang w:val="bg-BG"/>
        </w:rPr>
        <w:t>БЕНЕФИЦИЕНТЪТ</w:t>
      </w:r>
      <w:r w:rsidRPr="004A0780">
        <w:rPr>
          <w:rFonts w:cs="Times New Roman"/>
          <w:szCs w:val="24"/>
          <w:lang w:val="bg-BG"/>
        </w:rPr>
        <w:t xml:space="preserve"> е извършил инвестицията и/или дейността при точно спазване на одобрения проект, условията и сроковете, определени в този договор и приложенията към него, </w:t>
      </w:r>
      <w:r w:rsidRPr="004A0780">
        <w:rPr>
          <w:iCs/>
          <w:szCs w:val="24"/>
          <w:lang w:val="bg-BG"/>
        </w:rPr>
        <w:t>договора/</w:t>
      </w:r>
      <w:proofErr w:type="spellStart"/>
      <w:r w:rsidRPr="004A0780">
        <w:rPr>
          <w:iCs/>
          <w:szCs w:val="24"/>
          <w:lang w:val="bg-BG"/>
        </w:rPr>
        <w:t>ите</w:t>
      </w:r>
      <w:proofErr w:type="spellEnd"/>
      <w:r w:rsidRPr="004A0780">
        <w:rPr>
          <w:iCs/>
          <w:szCs w:val="24"/>
          <w:lang w:val="bg-BG"/>
        </w:rPr>
        <w:t xml:space="preserve"> за избор на изпълнител/</w:t>
      </w:r>
      <w:r w:rsidRPr="004A0780">
        <w:rPr>
          <w:lang w:val="bg-BG"/>
        </w:rPr>
        <w:t>и</w:t>
      </w:r>
      <w:r w:rsidRPr="004A0780">
        <w:rPr>
          <w:iCs/>
          <w:szCs w:val="24"/>
          <w:lang w:val="bg-BG"/>
        </w:rPr>
        <w:t xml:space="preserve">, </w:t>
      </w:r>
      <w:r w:rsidRPr="004A0780">
        <w:rPr>
          <w:szCs w:val="24"/>
          <w:lang w:val="bg-BG"/>
        </w:rPr>
        <w:t xml:space="preserve">одобрени от </w:t>
      </w:r>
      <w:r w:rsidRPr="004A0780">
        <w:rPr>
          <w:b/>
          <w:szCs w:val="24"/>
          <w:lang w:val="bg-BG"/>
        </w:rPr>
        <w:t xml:space="preserve">ФОНДА </w:t>
      </w:r>
      <w:r w:rsidRPr="004A0780">
        <w:rPr>
          <w:rFonts w:cs="Times New Roman"/>
          <w:szCs w:val="24"/>
          <w:lang w:val="bg-BG"/>
        </w:rPr>
        <w:t xml:space="preserve">и </w:t>
      </w:r>
      <w:proofErr w:type="spellStart"/>
      <w:r w:rsidRPr="004A0780">
        <w:rPr>
          <w:rFonts w:cs="Times New Roman"/>
          <w:szCs w:val="24"/>
          <w:lang w:val="bg-BG"/>
        </w:rPr>
        <w:t>относимите</w:t>
      </w:r>
      <w:proofErr w:type="spellEnd"/>
      <w:r w:rsidRPr="004A0780">
        <w:rPr>
          <w:rFonts w:cs="Times New Roman"/>
          <w:szCs w:val="24"/>
          <w:lang w:val="bg-BG"/>
        </w:rPr>
        <w:t xml:space="preserve"> нормативни актове. </w:t>
      </w:r>
      <w:proofErr w:type="gramEnd"/>
    </w:p>
    <w:p w14:paraId="363B087A" w14:textId="014662E5" w:rsidR="000A2D4E" w:rsidRPr="004A0780" w:rsidRDefault="000A2D4E" w:rsidP="000A2D4E">
      <w:pPr>
        <w:ind w:firstLine="708"/>
        <w:jc w:val="both"/>
        <w:rPr>
          <w:lang w:val="bg-BG"/>
        </w:rPr>
      </w:pPr>
      <w:proofErr w:type="gramStart"/>
      <w:r w:rsidRPr="004A0780">
        <w:rPr>
          <w:rFonts w:cs="Times New Roman"/>
          <w:b/>
          <w:iCs/>
          <w:sz w:val="24"/>
          <w:szCs w:val="24"/>
          <w:shd w:val="clear" w:color="auto" w:fill="FEFEFE"/>
          <w:lang w:val="ru-RU"/>
        </w:rPr>
        <w:t>(3)</w:t>
      </w:r>
      <w:r w:rsidRPr="004A0780">
        <w:rPr>
          <w:rFonts w:cs="Times New Roman"/>
          <w:b/>
          <w:sz w:val="24"/>
          <w:szCs w:val="24"/>
          <w:shd w:val="clear" w:color="auto" w:fill="FEFEFE"/>
          <w:lang w:val="ru-RU"/>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 когато бенефициентът е възложител по смисъла на чл. 49, ал. 2, т. 2 от ЗУСЕСИФ на основание букви "iii" и "v" от Раздел 2 "Контролни дейности", т. А "Процедури по одобряване на заявленията" от Приложение № I към Делегиран регламент (ЕС</w:t>
      </w:r>
      <w:proofErr w:type="gramEnd"/>
      <w:r w:rsidRPr="004A0780">
        <w:rPr>
          <w:rFonts w:cs="Times New Roman"/>
          <w:sz w:val="24"/>
          <w:szCs w:val="24"/>
          <w:shd w:val="clear" w:color="auto" w:fill="FEFEFE"/>
          <w:lang w:val="bg-BG"/>
        </w:rPr>
        <w:t xml:space="preserve">) № 907/2014 на Комисията от 11 март 2014 г. и на основание чл. 48, т. 2, буква „в“. от Регламент за изпълнение (ЕС) № 809/2014 на Комисията от 17 юли 2014 година. Контролът се осъществява съгласно утвърдената от изпълнителния директор на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w:t>
      </w:r>
      <w:r w:rsidR="00063817" w:rsidRPr="004A0780">
        <w:rPr>
          <w:rFonts w:cs="Times New Roman"/>
          <w:sz w:val="24"/>
          <w:szCs w:val="24"/>
          <w:shd w:val="clear" w:color="auto" w:fill="FEFEFE"/>
          <w:lang w:val="bg-BG"/>
        </w:rPr>
        <w:t xml:space="preserve">Процедура за осъществяване на предварителна проверка и </w:t>
      </w:r>
      <w:proofErr w:type="spellStart"/>
      <w:r w:rsidR="00063817" w:rsidRPr="004A0780">
        <w:rPr>
          <w:rFonts w:cs="Times New Roman"/>
          <w:sz w:val="24"/>
          <w:szCs w:val="24"/>
          <w:shd w:val="clear" w:color="auto" w:fill="FEFEFE"/>
          <w:lang w:val="bg-BG"/>
        </w:rPr>
        <w:t>последващ</w:t>
      </w:r>
      <w:proofErr w:type="spellEnd"/>
      <w:r w:rsidR="00063817" w:rsidRPr="004A0780">
        <w:rPr>
          <w:rFonts w:cs="Times New Roman"/>
          <w:sz w:val="24"/>
          <w:szCs w:val="24"/>
          <w:shd w:val="clear" w:color="auto" w:fill="FEFEFE"/>
          <w:lang w:val="bg-BG"/>
        </w:rPr>
        <w:t xml:space="preserve">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r w:rsidRPr="004A0780">
        <w:rPr>
          <w:rFonts w:cs="Times New Roman"/>
          <w:sz w:val="24"/>
          <w:szCs w:val="24"/>
          <w:shd w:val="clear" w:color="auto" w:fill="FEFEFE"/>
          <w:lang w:val="bg-BG"/>
        </w:rPr>
        <w:t xml:space="preserve">”, публикувана на официалната интернет страница на </w:t>
      </w:r>
      <w:r w:rsidRPr="004A0780">
        <w:rPr>
          <w:rFonts w:cs="Times New Roman"/>
          <w:b/>
          <w:sz w:val="24"/>
          <w:szCs w:val="24"/>
          <w:shd w:val="clear" w:color="auto" w:fill="FEFEFE"/>
          <w:lang w:val="bg-BG"/>
        </w:rPr>
        <w:t>ФОНДА (</w:t>
      </w:r>
      <w:hyperlink r:id="rId10" w:history="1">
        <w:r w:rsidRPr="004A0780">
          <w:rPr>
            <w:rStyle w:val="a5"/>
            <w:rFonts w:cs="Times New Roman"/>
            <w:color w:val="auto"/>
            <w:sz w:val="24"/>
            <w:szCs w:val="24"/>
            <w:shd w:val="clear" w:color="auto" w:fill="FEFEFE"/>
          </w:rPr>
          <w:t>www</w:t>
        </w:r>
        <w:r w:rsidRPr="004A0780">
          <w:rPr>
            <w:rStyle w:val="a5"/>
            <w:rFonts w:cs="Times New Roman"/>
            <w:color w:val="auto"/>
            <w:sz w:val="24"/>
            <w:szCs w:val="24"/>
            <w:shd w:val="clear" w:color="auto" w:fill="FEFEFE"/>
            <w:lang w:val="bg-BG"/>
          </w:rPr>
          <w:t>.</w:t>
        </w:r>
        <w:proofErr w:type="spellStart"/>
        <w:r w:rsidRPr="004A0780">
          <w:rPr>
            <w:rStyle w:val="a5"/>
            <w:rFonts w:cs="Times New Roman"/>
            <w:color w:val="auto"/>
            <w:sz w:val="24"/>
            <w:szCs w:val="24"/>
            <w:shd w:val="clear" w:color="auto" w:fill="FEFEFE"/>
          </w:rPr>
          <w:t>dfz</w:t>
        </w:r>
        <w:proofErr w:type="spellEnd"/>
        <w:r w:rsidRPr="004A0780">
          <w:rPr>
            <w:rStyle w:val="a5"/>
            <w:rFonts w:cs="Times New Roman"/>
            <w:color w:val="auto"/>
            <w:sz w:val="24"/>
            <w:szCs w:val="24"/>
            <w:shd w:val="clear" w:color="auto" w:fill="FEFEFE"/>
            <w:lang w:val="bg-BG"/>
          </w:rPr>
          <w:t>.</w:t>
        </w:r>
        <w:proofErr w:type="spellStart"/>
        <w:r w:rsidRPr="004A0780">
          <w:rPr>
            <w:rStyle w:val="a5"/>
            <w:rFonts w:cs="Times New Roman"/>
            <w:color w:val="auto"/>
            <w:sz w:val="24"/>
            <w:szCs w:val="24"/>
            <w:shd w:val="clear" w:color="auto" w:fill="FEFEFE"/>
          </w:rPr>
          <w:t>bg</w:t>
        </w:r>
        <w:proofErr w:type="spellEnd"/>
      </w:hyperlink>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наричана по-долу за краткост „Утвърдена от изпълнителния директор на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процедура за контрол по ЗУСЕСИФ”.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анекс, с който определя окончателния размер на финансовата помощ по ал. 1 и вписва избрания/</w:t>
      </w:r>
      <w:proofErr w:type="spellStart"/>
      <w:r w:rsidRPr="004A0780">
        <w:rPr>
          <w:rFonts w:cs="Times New Roman"/>
          <w:sz w:val="24"/>
          <w:szCs w:val="24"/>
          <w:shd w:val="clear" w:color="auto" w:fill="FEFEFE"/>
          <w:lang w:val="bg-BG"/>
        </w:rPr>
        <w:t>ните</w:t>
      </w:r>
      <w:proofErr w:type="spellEnd"/>
      <w:r w:rsidRPr="004A0780">
        <w:rPr>
          <w:rFonts w:cs="Times New Roman"/>
          <w:sz w:val="24"/>
          <w:szCs w:val="24"/>
          <w:shd w:val="clear" w:color="auto" w:fill="FEFEFE"/>
          <w:lang w:val="bg-BG"/>
        </w:rPr>
        <w:t xml:space="preserve"> изпълнител/и.</w:t>
      </w:r>
    </w:p>
    <w:p w14:paraId="11C1133B" w14:textId="77777777" w:rsidR="000A2D4E" w:rsidRPr="004A0780" w:rsidRDefault="000A2D4E" w:rsidP="000A2D4E">
      <w:pPr>
        <w:pStyle w:val="a9"/>
        <w:tabs>
          <w:tab w:val="left" w:pos="709"/>
          <w:tab w:val="left" w:pos="1276"/>
          <w:tab w:val="left" w:pos="1843"/>
        </w:tabs>
        <w:ind w:right="-1"/>
        <w:rPr>
          <w:rFonts w:cs="Times New Roman"/>
          <w:szCs w:val="24"/>
          <w:lang w:val="bg-BG"/>
        </w:rPr>
      </w:pPr>
      <w:r w:rsidRPr="004A0780">
        <w:rPr>
          <w:rFonts w:cs="Times New Roman"/>
          <w:iCs/>
          <w:szCs w:val="24"/>
          <w:lang w:val="bg-BG"/>
        </w:rPr>
        <w:tab/>
      </w:r>
      <w:r w:rsidRPr="004A0780">
        <w:rPr>
          <w:rFonts w:cs="Times New Roman"/>
          <w:b/>
          <w:szCs w:val="24"/>
          <w:lang w:val="bg-BG"/>
        </w:rPr>
        <w:t>(</w:t>
      </w:r>
      <w:r w:rsidRPr="004A0780">
        <w:rPr>
          <w:rFonts w:cs="Times New Roman"/>
          <w:b/>
          <w:szCs w:val="24"/>
          <w:lang w:val="ru-RU"/>
        </w:rPr>
        <w:t>4</w:t>
      </w:r>
      <w:r w:rsidRPr="004A0780">
        <w:rPr>
          <w:rFonts w:cs="Times New Roman"/>
          <w:b/>
          <w:szCs w:val="24"/>
          <w:lang w:val="bg-BG"/>
        </w:rPr>
        <w:t>)</w:t>
      </w:r>
      <w:r w:rsidRPr="004A0780">
        <w:rPr>
          <w:rFonts w:cs="Times New Roman"/>
          <w:szCs w:val="24"/>
          <w:lang w:val="bg-BG"/>
        </w:rPr>
        <w:t xml:space="preserve"> При неточно или непълно изпълнение от </w:t>
      </w:r>
      <w:r w:rsidRPr="004A0780">
        <w:rPr>
          <w:rFonts w:cs="Times New Roman"/>
          <w:b/>
          <w:szCs w:val="24"/>
          <w:lang w:val="bg-BG"/>
        </w:rPr>
        <w:t>БЕНЕФИЦИЕНТА</w:t>
      </w:r>
      <w:r w:rsidRPr="004A0780">
        <w:rPr>
          <w:rFonts w:cs="Times New Roman"/>
          <w:szCs w:val="24"/>
          <w:lang w:val="bg-BG"/>
        </w:rPr>
        <w:t xml:space="preserve"> на условие или задължение по този договор,</w:t>
      </w:r>
      <w:r w:rsidRPr="004A0780">
        <w:rPr>
          <w:rFonts w:cs="Times New Roman"/>
          <w:b/>
          <w:szCs w:val="24"/>
          <w:lang w:val="bg-BG"/>
        </w:rPr>
        <w:t xml:space="preserve"> </w:t>
      </w:r>
      <w:r w:rsidRPr="004A0780">
        <w:rPr>
          <w:rFonts w:cs="Times New Roman"/>
          <w:szCs w:val="24"/>
          <w:lang w:val="bg-BG"/>
        </w:rPr>
        <w:t>или при наличие на основание в действащ нормативен акт или акт на правото на Европейския съюз</w:t>
      </w:r>
      <w:r w:rsidRPr="004A0780">
        <w:rPr>
          <w:rFonts w:cs="Times New Roman"/>
          <w:b/>
          <w:szCs w:val="24"/>
          <w:lang w:val="bg-BG"/>
        </w:rPr>
        <w:t xml:space="preserve"> ФОНДЪТ</w:t>
      </w:r>
      <w:r w:rsidRPr="004A0780">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приложим нормативен акт.</w:t>
      </w:r>
    </w:p>
    <w:p w14:paraId="370B68EB" w14:textId="77777777" w:rsidR="000A2D4E" w:rsidRPr="004A0780" w:rsidRDefault="000A2D4E" w:rsidP="000A2D4E">
      <w:pPr>
        <w:pStyle w:val="a9"/>
        <w:tabs>
          <w:tab w:val="left" w:pos="709"/>
          <w:tab w:val="left" w:pos="1276"/>
          <w:tab w:val="left" w:pos="1843"/>
        </w:tabs>
        <w:ind w:right="-1"/>
        <w:rPr>
          <w:rFonts w:cs="Times New Roman"/>
          <w:snapToGrid w:val="0"/>
          <w:szCs w:val="24"/>
          <w:lang w:val="bg-BG"/>
        </w:rPr>
      </w:pPr>
      <w:r w:rsidRPr="004A0780">
        <w:rPr>
          <w:rFonts w:cs="Times New Roman"/>
          <w:szCs w:val="24"/>
          <w:lang w:val="bg-BG"/>
        </w:rPr>
        <w:tab/>
      </w:r>
      <w:r w:rsidRPr="004A0780">
        <w:rPr>
          <w:rFonts w:cs="Times New Roman"/>
          <w:b/>
          <w:szCs w:val="24"/>
          <w:lang w:val="bg-BG"/>
        </w:rPr>
        <w:t>(5)</w:t>
      </w:r>
      <w:r w:rsidRPr="004A0780">
        <w:rPr>
          <w:rFonts w:cs="Times New Roman"/>
          <w:szCs w:val="24"/>
          <w:lang w:val="bg-BG"/>
        </w:rPr>
        <w:t xml:space="preserve"> Финансовата помощ може да бъде изплащана авансово, междинно и окончателно, ако </w:t>
      </w:r>
      <w:r w:rsidRPr="004A0780">
        <w:rPr>
          <w:rFonts w:cs="Times New Roman"/>
          <w:b/>
          <w:szCs w:val="24"/>
          <w:lang w:val="bg-BG"/>
        </w:rPr>
        <w:t>БЕНЕФИЦИЕНТЪТ</w:t>
      </w:r>
      <w:r w:rsidRPr="004A0780">
        <w:rPr>
          <w:rFonts w:cs="Times New Roman"/>
          <w:szCs w:val="24"/>
          <w:lang w:val="bg-BG"/>
        </w:rPr>
        <w:t xml:space="preserve"> подаде искане за такова плащане, при условията и в сроковете по този договор </w:t>
      </w:r>
      <w:r w:rsidRPr="004A0780">
        <w:rPr>
          <w:rFonts w:cs="Times New Roman"/>
          <w:snapToGrid w:val="0"/>
          <w:szCs w:val="24"/>
          <w:lang w:val="bg-BG"/>
        </w:rPr>
        <w:t xml:space="preserve">и Наредба № 4 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4A0780">
        <w:rPr>
          <w:rFonts w:cs="Times New Roman"/>
          <w:snapToGrid w:val="0"/>
          <w:szCs w:val="24"/>
          <w:lang w:val="bg-BG"/>
        </w:rPr>
        <w:t>подмерките</w:t>
      </w:r>
      <w:proofErr w:type="spellEnd"/>
      <w:r w:rsidRPr="004A0780">
        <w:rPr>
          <w:rFonts w:cs="Times New Roman"/>
          <w:snapToGrid w:val="0"/>
          <w:szCs w:val="24"/>
          <w:lang w:val="bg-BG"/>
        </w:rPr>
        <w:t xml:space="preserve"> по чл. 9б, т. 2 от Закона за подпомагане на земеделските производители. </w:t>
      </w:r>
    </w:p>
    <w:p w14:paraId="4BC4D8D6" w14:textId="77777777" w:rsidR="000A2D4E" w:rsidRPr="004A0780" w:rsidRDefault="000A2D4E" w:rsidP="000A2D4E">
      <w:pPr>
        <w:pStyle w:val="3"/>
        <w:jc w:val="both"/>
        <w:rPr>
          <w:rFonts w:cs="Times New Roman"/>
          <w:lang w:val="ru-RU"/>
        </w:rPr>
      </w:pPr>
      <w:r w:rsidRPr="004A0780">
        <w:rPr>
          <w:rFonts w:cs="Times New Roman"/>
          <w:b w:val="0"/>
          <w:snapToGrid w:val="0"/>
          <w:szCs w:val="24"/>
          <w:lang w:val="ru-RU"/>
        </w:rPr>
        <w:tab/>
      </w:r>
      <w:proofErr w:type="gramStart"/>
      <w:r w:rsidRPr="004A0780">
        <w:rPr>
          <w:rFonts w:cs="Times New Roman"/>
          <w:b w:val="0"/>
          <w:snapToGrid w:val="0"/>
          <w:szCs w:val="24"/>
          <w:lang w:val="ru-RU"/>
        </w:rPr>
        <w:t>(</w:t>
      </w:r>
      <w:r w:rsidRPr="004A0780">
        <w:rPr>
          <w:rFonts w:cs="Times New Roman"/>
          <w:b w:val="0"/>
          <w:snapToGrid w:val="0"/>
          <w:szCs w:val="24"/>
          <w:lang w:val="bg-BG"/>
        </w:rPr>
        <w:t>6</w:t>
      </w:r>
      <w:r w:rsidRPr="004A0780">
        <w:rPr>
          <w:rFonts w:cs="Times New Roman"/>
          <w:b w:val="0"/>
          <w:snapToGrid w:val="0"/>
          <w:szCs w:val="24"/>
          <w:lang w:val="ru-RU"/>
        </w:rPr>
        <w:t xml:space="preserve">) </w:t>
      </w:r>
      <w:r w:rsidRPr="004A0780">
        <w:rPr>
          <w:rFonts w:cs="Times New Roman"/>
          <w:b w:val="0"/>
          <w:szCs w:val="24"/>
          <w:lang w:val="bg-BG"/>
        </w:rPr>
        <w:t>Финансовата помощ</w:t>
      </w:r>
      <w:r w:rsidRPr="004A0780">
        <w:rPr>
          <w:rFonts w:cs="Times New Roman"/>
          <w:b w:val="0"/>
          <w:szCs w:val="24"/>
          <w:lang w:val="ru-RU"/>
        </w:rPr>
        <w:t xml:space="preserve"> </w:t>
      </w:r>
      <w:r w:rsidRPr="004A0780">
        <w:rPr>
          <w:rFonts w:cs="Times New Roman"/>
          <w:b w:val="0"/>
          <w:szCs w:val="24"/>
          <w:lang w:val="bg-BG"/>
        </w:rPr>
        <w:t xml:space="preserve">се изплаща в съответствие с приложимия режим на държавна помощ съгласно чл. 10 от </w:t>
      </w:r>
      <w:r w:rsidRPr="004A0780">
        <w:rPr>
          <w:rFonts w:cs="Times New Roman"/>
          <w:b w:val="0"/>
          <w:snapToGrid w:val="0"/>
          <w:szCs w:val="24"/>
          <w:lang w:val="bg-BG"/>
        </w:rPr>
        <w:t>Наредба № 22 от 2015 г.</w:t>
      </w:r>
      <w:r w:rsidRPr="004A0780">
        <w:rPr>
          <w:rFonts w:cs="Times New Roman"/>
          <w:b w:val="0"/>
          <w:lang w:val="ru-RU"/>
        </w:rPr>
        <w:t xml:space="preserve"> </w:t>
      </w:r>
      <w:r w:rsidRPr="004A0780">
        <w:rPr>
          <w:rFonts w:cs="Times New Roman"/>
          <w:b w:val="0"/>
          <w:lang w:val="bg-BG"/>
        </w:rPr>
        <w:t>и Наредба № 4 от 2018 г.</w:t>
      </w:r>
      <w:r w:rsidRPr="004A0780">
        <w:rPr>
          <w:rFonts w:cs="Times New Roman"/>
          <w:b w:val="0"/>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4A0780">
        <w:rPr>
          <w:rFonts w:cs="Times New Roman"/>
          <w:b w:val="0"/>
          <w:snapToGrid w:val="0"/>
          <w:szCs w:val="24"/>
          <w:lang w:val="bg-BG"/>
        </w:rPr>
        <w:t>подмерките</w:t>
      </w:r>
      <w:proofErr w:type="spellEnd"/>
      <w:r w:rsidRPr="004A0780">
        <w:rPr>
          <w:rFonts w:cs="Times New Roman"/>
          <w:b w:val="0"/>
          <w:snapToGrid w:val="0"/>
          <w:szCs w:val="24"/>
          <w:lang w:val="bg-BG"/>
        </w:rPr>
        <w:t xml:space="preserve"> по чл. 9б, т. 2 от Закона за подпомагане на</w:t>
      </w:r>
      <w:proofErr w:type="gramEnd"/>
      <w:r w:rsidRPr="004A0780">
        <w:rPr>
          <w:rFonts w:cs="Times New Roman"/>
          <w:b w:val="0"/>
          <w:snapToGrid w:val="0"/>
          <w:szCs w:val="24"/>
          <w:lang w:val="bg-BG"/>
        </w:rPr>
        <w:t xml:space="preserve"> земеделските производители</w:t>
      </w:r>
      <w:bookmarkStart w:id="0" w:name="to_paragraph_id38743136"/>
      <w:bookmarkEnd w:id="0"/>
      <w:r w:rsidRPr="004A0780">
        <w:rPr>
          <w:rFonts w:cs="Times New Roman"/>
          <w:b w:val="0"/>
          <w:snapToGrid w:val="0"/>
          <w:szCs w:val="24"/>
          <w:lang w:val="bg-BG"/>
        </w:rPr>
        <w:t xml:space="preserve"> (</w:t>
      </w:r>
      <w:proofErr w:type="spellStart"/>
      <w:r w:rsidRPr="004A0780">
        <w:rPr>
          <w:rFonts w:cs="Times New Roman"/>
          <w:b w:val="0"/>
          <w:lang w:val="ru-RU"/>
        </w:rPr>
        <w:t>обн</w:t>
      </w:r>
      <w:proofErr w:type="spellEnd"/>
      <w:r w:rsidRPr="004A0780">
        <w:rPr>
          <w:rFonts w:cs="Times New Roman"/>
          <w:b w:val="0"/>
          <w:lang w:val="ru-RU"/>
        </w:rPr>
        <w:t xml:space="preserve">., </w:t>
      </w:r>
      <w:proofErr w:type="gramStart"/>
      <w:r w:rsidRPr="004A0780">
        <w:rPr>
          <w:rFonts w:cs="Times New Roman"/>
          <w:b w:val="0"/>
          <w:lang w:val="ru-RU"/>
        </w:rPr>
        <w:t xml:space="preserve">ДВ, </w:t>
      </w:r>
      <w:proofErr w:type="spellStart"/>
      <w:r w:rsidRPr="004A0780">
        <w:rPr>
          <w:rFonts w:cs="Times New Roman"/>
          <w:b w:val="0"/>
          <w:lang w:val="ru-RU"/>
        </w:rPr>
        <w:t>бр</w:t>
      </w:r>
      <w:proofErr w:type="spellEnd"/>
      <w:r w:rsidRPr="004A0780">
        <w:rPr>
          <w:rFonts w:cs="Times New Roman"/>
          <w:b w:val="0"/>
          <w:lang w:val="ru-RU"/>
        </w:rPr>
        <w:t>. 48 от</w:t>
      </w:r>
      <w:r w:rsidRPr="004A0780">
        <w:rPr>
          <w:rFonts w:cs="Times New Roman"/>
          <w:b w:val="0"/>
          <w:lang w:val="bg-BG"/>
        </w:rPr>
        <w:t xml:space="preserve"> </w:t>
      </w:r>
      <w:r w:rsidRPr="004A0780">
        <w:rPr>
          <w:rFonts w:cs="Times New Roman"/>
          <w:b w:val="0"/>
          <w:lang w:val="ru-RU"/>
        </w:rPr>
        <w:t>2018 г.</w:t>
      </w:r>
      <w:r w:rsidRPr="004A0780">
        <w:rPr>
          <w:rFonts w:cs="Times New Roman"/>
          <w:b w:val="0"/>
          <w:lang w:val="bg-BG"/>
        </w:rPr>
        <w:t>), наричана по-надолу „Наредба № 4 от 2018 г.“.</w:t>
      </w:r>
      <w:proofErr w:type="gramEnd"/>
    </w:p>
    <w:p w14:paraId="59BF5EEF" w14:textId="77777777" w:rsidR="000A2D4E" w:rsidRPr="004A0780" w:rsidRDefault="000A2D4E" w:rsidP="000A2D4E">
      <w:pPr>
        <w:pStyle w:val="a9"/>
        <w:tabs>
          <w:tab w:val="left" w:pos="709"/>
          <w:tab w:val="left" w:pos="1276"/>
          <w:tab w:val="left" w:pos="1843"/>
        </w:tabs>
        <w:ind w:right="-1"/>
        <w:rPr>
          <w:rFonts w:cs="Times New Roman"/>
          <w:szCs w:val="24"/>
          <w:lang w:val="bg-BG"/>
        </w:rPr>
      </w:pPr>
      <w:r w:rsidRPr="004A0780">
        <w:rPr>
          <w:rFonts w:cs="Times New Roman"/>
          <w:szCs w:val="24"/>
          <w:lang w:val="bg-BG"/>
        </w:rPr>
        <w:tab/>
        <w:t>(7) Финансовата помощ се предоставя под формата на ……………… (</w:t>
      </w:r>
      <w:r w:rsidRPr="004A0780">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sidRPr="004A0780">
        <w:rPr>
          <w:rFonts w:cs="Times New Roman"/>
          <w:szCs w:val="24"/>
          <w:lang w:val="bg-BG"/>
        </w:rPr>
        <w:t xml:space="preserve">), приети за допустими за финансово подпомагане по </w:t>
      </w:r>
      <w:proofErr w:type="spellStart"/>
      <w:r w:rsidRPr="004A0780">
        <w:rPr>
          <w:rFonts w:cs="Times New Roman"/>
          <w:szCs w:val="24"/>
          <w:lang w:val="bg-BG"/>
        </w:rPr>
        <w:t>подмярка</w:t>
      </w:r>
      <w:proofErr w:type="spellEnd"/>
      <w:r w:rsidRPr="004A0780">
        <w:rPr>
          <w:rFonts w:cs="Times New Roman"/>
          <w:szCs w:val="24"/>
          <w:lang w:val="bg-BG"/>
        </w:rPr>
        <w:t xml:space="preserve"> 19.2, но не повече от размера по ал. 1.</w:t>
      </w:r>
    </w:p>
    <w:p w14:paraId="1DA9E4D2" w14:textId="77777777" w:rsidR="000A2D4E" w:rsidRPr="004A0780" w:rsidRDefault="000A2D4E" w:rsidP="000A2D4E">
      <w:pPr>
        <w:pStyle w:val="a9"/>
        <w:ind w:firstLine="720"/>
        <w:rPr>
          <w:rFonts w:cs="Times New Roman"/>
          <w:szCs w:val="24"/>
          <w:lang w:val="bg-BG"/>
        </w:rPr>
      </w:pPr>
      <w:r w:rsidRPr="004A0780">
        <w:rPr>
          <w:rFonts w:cs="Times New Roman"/>
          <w:b/>
          <w:szCs w:val="24"/>
          <w:lang w:val="bg-BG"/>
        </w:rPr>
        <w:lastRenderedPageBreak/>
        <w:t>(8)</w:t>
      </w:r>
      <w:r w:rsidRPr="004A0780">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4A0780">
        <w:rPr>
          <w:rFonts w:cs="Times New Roman"/>
          <w:b/>
          <w:szCs w:val="24"/>
          <w:lang w:val="bg-BG"/>
        </w:rPr>
        <w:t>БЕНЕФИЦИЕНТА</w:t>
      </w:r>
      <w:r w:rsidRPr="004A0780">
        <w:rPr>
          <w:rFonts w:cs="Times New Roman"/>
          <w:szCs w:val="24"/>
          <w:lang w:val="bg-BG"/>
        </w:rPr>
        <w:t xml:space="preserve"> само в парична форма.</w:t>
      </w:r>
    </w:p>
    <w:p w14:paraId="19BC18A5" w14:textId="70F911EE" w:rsidR="000A2D4E" w:rsidRPr="004A0780" w:rsidRDefault="000A2D4E" w:rsidP="000A2D4E">
      <w:pPr>
        <w:pStyle w:val="a9"/>
        <w:tabs>
          <w:tab w:val="left" w:pos="709"/>
          <w:tab w:val="left" w:pos="1276"/>
          <w:tab w:val="left" w:pos="1843"/>
        </w:tabs>
        <w:ind w:right="-1"/>
        <w:rPr>
          <w:snapToGrid w:val="0"/>
          <w:szCs w:val="24"/>
          <w:lang w:val="bg-BG"/>
        </w:rPr>
      </w:pPr>
      <w:r w:rsidRPr="004A0780">
        <w:rPr>
          <w:rFonts w:cs="Times New Roman"/>
          <w:szCs w:val="24"/>
          <w:lang w:val="ru-RU"/>
        </w:rPr>
        <w:tab/>
      </w:r>
      <w:r w:rsidRPr="004A0780">
        <w:rPr>
          <w:rFonts w:cs="Times New Roman"/>
          <w:b/>
          <w:szCs w:val="24"/>
          <w:lang w:val="bg-BG"/>
        </w:rPr>
        <w:t>(9)</w:t>
      </w:r>
      <w:r w:rsidRPr="004A0780">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проект по чл. 1 на този договор</w:t>
      </w:r>
      <w:r w:rsidRPr="004A0780">
        <w:rPr>
          <w:snapToGrid w:val="0"/>
          <w:szCs w:val="24"/>
          <w:lang w:val="bg-BG"/>
        </w:rPr>
        <w:t>.</w:t>
      </w:r>
    </w:p>
    <w:p w14:paraId="600A28F0" w14:textId="00C86EC9" w:rsidR="000A2D4E" w:rsidRPr="004A0780" w:rsidRDefault="000A2D4E" w:rsidP="000A2D4E">
      <w:pPr>
        <w:pStyle w:val="a9"/>
        <w:ind w:firstLine="720"/>
        <w:rPr>
          <w:rFonts w:cs="Times New Roman"/>
          <w:szCs w:val="24"/>
          <w:shd w:val="clear" w:color="auto" w:fill="FEFEFE"/>
          <w:lang w:val="bg-BG"/>
        </w:rPr>
      </w:pPr>
      <w:r w:rsidRPr="004A0780">
        <w:rPr>
          <w:rFonts w:cs="Times New Roman"/>
          <w:b/>
          <w:szCs w:val="24"/>
          <w:lang w:val="bg-BG"/>
        </w:rPr>
        <w:t xml:space="preserve">Чл. 3. </w:t>
      </w:r>
      <w:r w:rsidRPr="00410258">
        <w:rPr>
          <w:rFonts w:cs="Times New Roman"/>
          <w:b/>
          <w:szCs w:val="24"/>
          <w:lang w:val="bg-BG"/>
        </w:rPr>
        <w:t>(1)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и дейности“ </w:t>
      </w:r>
      <w:r w:rsidRPr="004A0780">
        <w:rPr>
          <w:rFonts w:cs="Times New Roman"/>
          <w:szCs w:val="24"/>
          <w:shd w:val="clear" w:color="auto" w:fill="FEFEFE"/>
          <w:lang w:val="bg-BG"/>
        </w:rPr>
        <w:t xml:space="preserve">в съответствие с чл. 45 от Регламент </w:t>
      </w:r>
      <w:r w:rsidRPr="004A0780">
        <w:rPr>
          <w:rFonts w:cs="Times New Roman"/>
          <w:szCs w:val="24"/>
          <w:shd w:val="clear" w:color="auto" w:fill="FEFEFE"/>
          <w:lang w:val="ru-RU"/>
        </w:rPr>
        <w:t>(</w:t>
      </w:r>
      <w:r w:rsidRPr="004A0780">
        <w:rPr>
          <w:rFonts w:cs="Times New Roman"/>
          <w:szCs w:val="24"/>
          <w:shd w:val="clear" w:color="auto" w:fill="FEFEFE"/>
          <w:lang w:val="bg-BG"/>
        </w:rPr>
        <w:t>ЕС</w:t>
      </w:r>
      <w:r w:rsidRPr="004A0780">
        <w:rPr>
          <w:rFonts w:cs="Times New Roman"/>
          <w:szCs w:val="24"/>
          <w:shd w:val="clear" w:color="auto" w:fill="FEFEFE"/>
          <w:lang w:val="ru-RU"/>
        </w:rPr>
        <w:t xml:space="preserve">) </w:t>
      </w:r>
      <w:r w:rsidRPr="004A0780">
        <w:rPr>
          <w:rFonts w:cs="Times New Roman"/>
          <w:szCs w:val="24"/>
          <w:shd w:val="clear" w:color="auto" w:fill="FEFEFE"/>
          <w:lang w:val="bg-BG"/>
        </w:rPr>
        <w:t xml:space="preserve">№ 1305/2013 г., в случай че </w:t>
      </w:r>
      <w:proofErr w:type="spellStart"/>
      <w:r w:rsidRPr="004A0780">
        <w:rPr>
          <w:rStyle w:val="ala55"/>
          <w:color w:val="000000"/>
          <w:szCs w:val="24"/>
          <w:lang w:val="ru-RU"/>
        </w:rPr>
        <w:t>надвишава</w:t>
      </w:r>
      <w:proofErr w:type="spellEnd"/>
      <w:r w:rsidRPr="004A0780">
        <w:rPr>
          <w:rStyle w:val="ala55"/>
          <w:color w:val="000000"/>
          <w:szCs w:val="24"/>
          <w:lang w:val="ru-RU"/>
        </w:rPr>
        <w:t xml:space="preserve"> </w:t>
      </w:r>
      <w:proofErr w:type="spellStart"/>
      <w:r w:rsidRPr="004A0780">
        <w:rPr>
          <w:rStyle w:val="ala55"/>
          <w:color w:val="000000"/>
          <w:szCs w:val="24"/>
          <w:lang w:val="ru-RU"/>
        </w:rPr>
        <w:t>левовата</w:t>
      </w:r>
      <w:proofErr w:type="spellEnd"/>
      <w:r w:rsidRPr="004A0780">
        <w:rPr>
          <w:rStyle w:val="ala55"/>
          <w:color w:val="000000"/>
          <w:szCs w:val="24"/>
          <w:lang w:val="ru-RU"/>
        </w:rPr>
        <w:t xml:space="preserve"> </w:t>
      </w:r>
      <w:proofErr w:type="spellStart"/>
      <w:r w:rsidRPr="004A0780">
        <w:rPr>
          <w:rStyle w:val="ala55"/>
          <w:color w:val="000000"/>
          <w:szCs w:val="24"/>
          <w:lang w:val="ru-RU"/>
        </w:rPr>
        <w:t>равностойност</w:t>
      </w:r>
      <w:proofErr w:type="spellEnd"/>
      <w:r w:rsidRPr="004A0780">
        <w:rPr>
          <w:rStyle w:val="ala55"/>
          <w:color w:val="000000"/>
          <w:szCs w:val="24"/>
          <w:lang w:val="ru-RU"/>
        </w:rPr>
        <w:t xml:space="preserve"> на 2000 евро</w:t>
      </w:r>
      <w:r w:rsidRPr="004A0780">
        <w:rPr>
          <w:rFonts w:cs="Times New Roman"/>
          <w:szCs w:val="24"/>
          <w:shd w:val="clear" w:color="auto" w:fill="FEFEFE"/>
          <w:lang w:val="bg-BG"/>
        </w:rPr>
        <w:t xml:space="preserve">. </w:t>
      </w:r>
    </w:p>
    <w:p w14:paraId="00D16578" w14:textId="40886298" w:rsidR="000A2D4E" w:rsidRPr="004A0780" w:rsidRDefault="000A2D4E" w:rsidP="000A2D4E">
      <w:pPr>
        <w:pStyle w:val="a9"/>
        <w:ind w:firstLine="720"/>
        <w:rPr>
          <w:rFonts w:cs="Times New Roman"/>
          <w:szCs w:val="24"/>
          <w:shd w:val="clear" w:color="auto" w:fill="FEFEFE"/>
          <w:lang w:val="bg-BG"/>
        </w:rPr>
      </w:pPr>
      <w:r w:rsidRPr="004A0780">
        <w:rPr>
          <w:rFonts w:cs="Times New Roman"/>
          <w:b/>
          <w:szCs w:val="24"/>
          <w:shd w:val="clear" w:color="auto" w:fill="FEFEFE"/>
          <w:lang w:val="ru-RU"/>
        </w:rPr>
        <w:t>(2)</w:t>
      </w:r>
      <w:r w:rsidRPr="004A0780">
        <w:rPr>
          <w:rFonts w:cs="Times New Roman"/>
          <w:szCs w:val="24"/>
          <w:shd w:val="clear" w:color="auto" w:fill="FEFEFE"/>
          <w:lang w:val="ru-RU"/>
        </w:rPr>
        <w:t xml:space="preserve"> </w:t>
      </w:r>
      <w:r w:rsidRPr="004A0780">
        <w:rPr>
          <w:rFonts w:cs="Times New Roman"/>
          <w:szCs w:val="24"/>
          <w:shd w:val="clear" w:color="auto" w:fill="FEFEFE"/>
          <w:lang w:val="bg-BG"/>
        </w:rPr>
        <w:t xml:space="preserve">Авансовото плащане по ал. 1 се извършва при спазване на условията и </w:t>
      </w:r>
      <w:proofErr w:type="gramStart"/>
      <w:r w:rsidRPr="004A0780">
        <w:rPr>
          <w:rFonts w:cs="Times New Roman"/>
          <w:szCs w:val="24"/>
          <w:shd w:val="clear" w:color="auto" w:fill="FEFEFE"/>
          <w:lang w:val="bg-BG"/>
        </w:rPr>
        <w:t>реда на</w:t>
      </w:r>
      <w:proofErr w:type="gramEnd"/>
      <w:r w:rsidRPr="004A0780">
        <w:rPr>
          <w:rFonts w:cs="Times New Roman"/>
          <w:szCs w:val="24"/>
          <w:shd w:val="clear" w:color="auto" w:fill="FEFEFE"/>
          <w:lang w:val="bg-BG"/>
        </w:rPr>
        <w:t xml:space="preserve"> Наредба № 4 от 2018 г.</w:t>
      </w:r>
    </w:p>
    <w:p w14:paraId="7C2E5DBE" w14:textId="6DDE7C97" w:rsidR="000A2D4E" w:rsidRPr="004A0780" w:rsidRDefault="000A2D4E" w:rsidP="000A2D4E">
      <w:pPr>
        <w:pStyle w:val="a9"/>
        <w:ind w:firstLine="720"/>
        <w:rPr>
          <w:rFonts w:cs="Times New Roman"/>
          <w:szCs w:val="24"/>
          <w:shd w:val="clear" w:color="auto" w:fill="FEFEFE"/>
          <w:lang w:val="bg-BG"/>
        </w:rPr>
      </w:pPr>
      <w:r w:rsidRPr="004A0780">
        <w:rPr>
          <w:rFonts w:cs="Times New Roman"/>
          <w:b/>
          <w:szCs w:val="24"/>
          <w:shd w:val="clear" w:color="auto" w:fill="FEFEFE"/>
          <w:lang w:val="bg-BG"/>
        </w:rPr>
        <w:t>(3)</w:t>
      </w:r>
      <w:r w:rsidRPr="004A0780">
        <w:rPr>
          <w:rFonts w:cs="Times New Roman"/>
          <w:szCs w:val="24"/>
          <w:shd w:val="clear" w:color="auto" w:fill="FEFEFE"/>
          <w:lang w:val="bg-BG"/>
        </w:rPr>
        <w:t xml:space="preserve"> Авансово плащане се допуска не повече от един път за периода на изпълнение на проекта след съгласуване на процедурата за избор на изпълнител и сключване на допълнително споразумение с ДФЗ - РА по административния договор за вписване на избрания изпълнител;</w:t>
      </w:r>
    </w:p>
    <w:p w14:paraId="08783658" w14:textId="0B5EADD0" w:rsidR="00CC681F" w:rsidRPr="004A0780" w:rsidRDefault="000A2D4E" w:rsidP="00CC681F">
      <w:pPr>
        <w:pStyle w:val="a9"/>
        <w:ind w:firstLine="720"/>
        <w:rPr>
          <w:rFonts w:cs="Times New Roman"/>
          <w:i/>
          <w:szCs w:val="24"/>
          <w:u w:val="single"/>
          <w:shd w:val="clear" w:color="auto" w:fill="FEFEFE"/>
          <w:lang w:val="ru-RU"/>
        </w:rPr>
      </w:pPr>
      <w:r w:rsidRPr="004A0780">
        <w:rPr>
          <w:rFonts w:cs="Times New Roman"/>
          <w:b/>
          <w:szCs w:val="24"/>
          <w:shd w:val="clear" w:color="auto" w:fill="FEFEFE"/>
          <w:lang w:val="bg-BG"/>
        </w:rPr>
        <w:t xml:space="preserve">(4) </w:t>
      </w:r>
      <w:r w:rsidRPr="004A0780">
        <w:rPr>
          <w:rFonts w:cs="Times New Roman"/>
          <w:szCs w:val="24"/>
          <w:shd w:val="clear" w:color="auto" w:fill="FEFEFE"/>
          <w:lang w:val="bg-BG"/>
        </w:rPr>
        <w:t xml:space="preserve">Авансово плащане може да бъде заявено не по-късно от шест месеца след съгласуване на </w:t>
      </w:r>
      <w:r w:rsidR="007E0045" w:rsidRPr="004A0780">
        <w:rPr>
          <w:rFonts w:cs="Times New Roman"/>
          <w:szCs w:val="24"/>
          <w:shd w:val="clear" w:color="auto" w:fill="FEFEFE"/>
          <w:lang w:val="bg-BG"/>
        </w:rPr>
        <w:t>процедурата за избор на изпълнител по</w:t>
      </w:r>
      <w:r w:rsidR="003C504F">
        <w:rPr>
          <w:rFonts w:cs="Times New Roman"/>
          <w:szCs w:val="24"/>
          <w:shd w:val="clear" w:color="auto" w:fill="FEFEFE"/>
          <w:lang w:val="bg-BG"/>
        </w:rPr>
        <w:t xml:space="preserve"> реда на чл. 50, ал. 2 от</w:t>
      </w:r>
      <w:r w:rsidR="007E0045" w:rsidRPr="004A0780">
        <w:rPr>
          <w:rFonts w:cs="Times New Roman"/>
          <w:szCs w:val="24"/>
          <w:shd w:val="clear" w:color="auto" w:fill="FEFEFE"/>
          <w:lang w:val="bg-BG"/>
        </w:rPr>
        <w:t xml:space="preserve"> ЗУСЕСИФ </w:t>
      </w:r>
      <w:r w:rsidRPr="004A0780">
        <w:rPr>
          <w:rFonts w:cs="Times New Roman"/>
          <w:szCs w:val="24"/>
          <w:shd w:val="clear" w:color="auto" w:fill="FEFEFE"/>
          <w:lang w:val="bg-BG"/>
        </w:rPr>
        <w:t>и сключване на допълнително споразумение с ДФЗ - РА по административния договор за вписване на избрания изпълнител</w:t>
      </w:r>
      <w:r w:rsidRPr="004A0780">
        <w:rPr>
          <w:rFonts w:cs="Times New Roman"/>
          <w:szCs w:val="24"/>
          <w:shd w:val="clear" w:color="auto" w:fill="FEFEFE"/>
          <w:lang w:val="ru-RU"/>
        </w:rPr>
        <w:t>.</w:t>
      </w:r>
    </w:p>
    <w:p w14:paraId="40127E03" w14:textId="77777777" w:rsidR="000A2D4E" w:rsidRPr="004A0780" w:rsidRDefault="000A2D4E" w:rsidP="000A2D4E">
      <w:pPr>
        <w:pStyle w:val="a9"/>
        <w:ind w:firstLine="720"/>
        <w:rPr>
          <w:rFonts w:cs="Times New Roman"/>
          <w:szCs w:val="24"/>
          <w:lang w:val="bg-BG"/>
        </w:rPr>
      </w:pPr>
      <w:r w:rsidRPr="004A0780">
        <w:rPr>
          <w:rFonts w:cs="Times New Roman"/>
          <w:b/>
          <w:szCs w:val="24"/>
          <w:lang w:val="bg-BG"/>
        </w:rPr>
        <w:t>Чл. 4.</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за одобрени инвестиции и дейности“ към настоящия договор и след като подаде пред </w:t>
      </w:r>
      <w:r w:rsidRPr="004A0780">
        <w:rPr>
          <w:rFonts w:cs="Times New Roman"/>
          <w:b/>
          <w:szCs w:val="24"/>
          <w:lang w:val="bg-BG"/>
        </w:rPr>
        <w:t>ФОНДА</w:t>
      </w:r>
      <w:r w:rsidRPr="004A0780">
        <w:rPr>
          <w:rFonts w:cs="Times New Roman"/>
          <w:szCs w:val="24"/>
          <w:lang w:val="bg-BG"/>
        </w:rPr>
        <w:t xml:space="preserve"> искане за междинно плащане</w:t>
      </w:r>
      <w:r w:rsidRPr="004A0780">
        <w:rPr>
          <w:lang w:val="ru-RU"/>
        </w:rPr>
        <w:t xml:space="preserve"> по </w:t>
      </w:r>
      <w:proofErr w:type="spellStart"/>
      <w:r w:rsidRPr="004A0780">
        <w:rPr>
          <w:lang w:val="ru-RU"/>
        </w:rPr>
        <w:t>реда</w:t>
      </w:r>
      <w:proofErr w:type="spellEnd"/>
      <w:r w:rsidRPr="004A0780">
        <w:rPr>
          <w:lang w:val="ru-RU"/>
        </w:rPr>
        <w:t xml:space="preserve"> и </w:t>
      </w:r>
      <w:proofErr w:type="spellStart"/>
      <w:r w:rsidRPr="004A0780">
        <w:rPr>
          <w:lang w:val="ru-RU"/>
        </w:rPr>
        <w:t>условията</w:t>
      </w:r>
      <w:proofErr w:type="spellEnd"/>
      <w:r w:rsidRPr="004A0780">
        <w:rPr>
          <w:lang w:val="ru-RU"/>
        </w:rPr>
        <w:t xml:space="preserve"> на </w:t>
      </w:r>
      <w:r w:rsidRPr="004A0780">
        <w:rPr>
          <w:rFonts w:cs="Times New Roman"/>
          <w:szCs w:val="24"/>
          <w:lang w:val="bg-BG"/>
        </w:rPr>
        <w:t xml:space="preserve">Наредба № 4 от 30.05.2018 г. </w:t>
      </w:r>
    </w:p>
    <w:p w14:paraId="2079019F" w14:textId="77777777" w:rsidR="000A2D4E" w:rsidRPr="004A0780" w:rsidRDefault="000A2D4E" w:rsidP="000A2D4E">
      <w:pPr>
        <w:pStyle w:val="a9"/>
        <w:ind w:firstLine="720"/>
        <w:rPr>
          <w:rFonts w:cs="Times New Roman"/>
          <w:szCs w:val="24"/>
          <w:lang w:val="bg-BG"/>
        </w:rPr>
      </w:pPr>
      <w:r w:rsidRPr="004A0780">
        <w:rPr>
          <w:rFonts w:cs="Times New Roman"/>
          <w:b/>
          <w:szCs w:val="24"/>
          <w:shd w:val="clear" w:color="auto" w:fill="FEFEFE"/>
          <w:lang w:val="bg-BG"/>
        </w:rPr>
        <w:t>Чл. 5 (1)</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lang w:val="bg-BG"/>
        </w:rPr>
        <w:t xml:space="preserve"> е длъжен да подаде искане за окончателно плащане </w:t>
      </w:r>
      <w:r w:rsidRPr="004A0780">
        <w:rPr>
          <w:rFonts w:cs="Times New Roman"/>
          <w:szCs w:val="24"/>
          <w:shd w:val="clear" w:color="auto" w:fill="FEFEFE"/>
          <w:lang w:val="bg-BG"/>
        </w:rPr>
        <w:t>не по-късно от изтичане на срока по чл. 6, ал. 1</w:t>
      </w:r>
      <w:r w:rsidRPr="004A0780">
        <w:rPr>
          <w:rFonts w:cs="Times New Roman"/>
          <w:szCs w:val="24"/>
          <w:lang w:val="bg-BG"/>
        </w:rPr>
        <w:t>.</w:t>
      </w:r>
    </w:p>
    <w:p w14:paraId="5D400401"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lang w:val="bg-BG"/>
        </w:rPr>
        <w:tab/>
      </w:r>
      <w:r w:rsidRPr="004A0780">
        <w:rPr>
          <w:rFonts w:cs="Times New Roman"/>
          <w:b/>
          <w:szCs w:val="24"/>
          <w:shd w:val="clear" w:color="auto" w:fill="FEFEFE"/>
          <w:lang w:val="bg-BG"/>
        </w:rPr>
        <w:t>(2)</w:t>
      </w:r>
      <w:r w:rsidRPr="004A0780">
        <w:rPr>
          <w:rFonts w:cs="Times New Roman"/>
          <w:szCs w:val="24"/>
          <w:shd w:val="clear" w:color="auto" w:fill="FEFEFE"/>
          <w:lang w:val="bg-BG"/>
        </w:rPr>
        <w:t xml:space="preserve"> </w:t>
      </w:r>
      <w:r w:rsidRPr="004A0780">
        <w:rPr>
          <w:rFonts w:cs="Times New Roman"/>
          <w:szCs w:val="24"/>
          <w:lang w:val="bg-BG"/>
        </w:rPr>
        <w:t xml:space="preserve">Окончателният размер на помощта се определя от </w:t>
      </w:r>
      <w:r w:rsidRPr="004A0780">
        <w:rPr>
          <w:rFonts w:cs="Times New Roman"/>
          <w:b/>
          <w:szCs w:val="24"/>
          <w:lang w:val="bg-BG"/>
        </w:rPr>
        <w:t>ФОНДА</w:t>
      </w:r>
      <w:r w:rsidRPr="004A0780">
        <w:rPr>
          <w:rFonts w:cs="Times New Roman"/>
          <w:szCs w:val="24"/>
          <w:lang w:val="bg-BG"/>
        </w:rPr>
        <w:t xml:space="preserve"> след подаване на искане за окончателно плащане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4A0780">
        <w:rPr>
          <w:rFonts w:cs="Times New Roman"/>
          <w:b/>
          <w:szCs w:val="24"/>
          <w:lang w:val="bg-BG"/>
        </w:rPr>
        <w:t>ФОНДА</w:t>
      </w:r>
      <w:r w:rsidRPr="004A0780">
        <w:rPr>
          <w:rFonts w:cs="Times New Roman"/>
          <w:szCs w:val="24"/>
          <w:lang w:val="bg-BG"/>
        </w:rPr>
        <w:t xml:space="preserve"> на съответните проверки и анализи, въз основа на резултатите, от които да бъде установено:</w:t>
      </w:r>
    </w:p>
    <w:p w14:paraId="7BE692FF" w14:textId="77777777" w:rsidR="000A2D4E" w:rsidRPr="004A0780" w:rsidRDefault="000A2D4E" w:rsidP="000A2D4E">
      <w:pPr>
        <w:autoSpaceDE w:val="0"/>
        <w:ind w:right="-1" w:firstLine="708"/>
        <w:jc w:val="both"/>
        <w:rPr>
          <w:rFonts w:cs="Times New Roman"/>
          <w:sz w:val="24"/>
          <w:szCs w:val="24"/>
          <w:shd w:val="clear" w:color="auto" w:fill="FEFEFE"/>
          <w:lang w:val="bg-BG"/>
        </w:rPr>
      </w:pPr>
      <w:r w:rsidRPr="004A0780">
        <w:rPr>
          <w:rFonts w:cs="Times New Roman"/>
          <w:sz w:val="24"/>
          <w:szCs w:val="24"/>
          <w:lang w:val="bg-BG"/>
        </w:rPr>
        <w:t xml:space="preserve">1. </w:t>
      </w:r>
      <w:r w:rsidRPr="004A0780">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14:paraId="57A22B69" w14:textId="77777777" w:rsidR="000A2D4E" w:rsidRPr="004A0780" w:rsidRDefault="000A2D4E" w:rsidP="000A2D4E">
      <w:pPr>
        <w:autoSpaceDE w:val="0"/>
        <w:ind w:right="-1" w:firstLine="708"/>
        <w:jc w:val="both"/>
        <w:rPr>
          <w:rFonts w:cs="Times New Roman"/>
          <w:sz w:val="24"/>
          <w:szCs w:val="24"/>
          <w:shd w:val="clear" w:color="auto" w:fill="FEFEFE"/>
          <w:lang w:val="bg-BG"/>
        </w:rPr>
      </w:pPr>
      <w:r w:rsidRPr="004A0780">
        <w:rPr>
          <w:rFonts w:cs="Times New Roman"/>
          <w:sz w:val="24"/>
          <w:szCs w:val="24"/>
          <w:lang w:val="bg-BG"/>
        </w:rPr>
        <w:t xml:space="preserve">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w:t>
      </w:r>
      <w:proofErr w:type="spellStart"/>
      <w:r w:rsidRPr="004A0780">
        <w:rPr>
          <w:rFonts w:cs="Times New Roman"/>
          <w:sz w:val="24"/>
          <w:szCs w:val="24"/>
          <w:lang w:val="bg-BG"/>
        </w:rPr>
        <w:t>относими</w:t>
      </w:r>
      <w:proofErr w:type="spellEnd"/>
      <w:r w:rsidRPr="004A0780">
        <w:rPr>
          <w:rFonts w:cs="Times New Roman"/>
          <w:sz w:val="24"/>
          <w:szCs w:val="24"/>
          <w:lang w:val="bg-BG"/>
        </w:rPr>
        <w:t xml:space="preserve"> нормативни актове и актове на правото на Европейския съюз.</w:t>
      </w:r>
    </w:p>
    <w:p w14:paraId="03682ED8"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r>
    </w:p>
    <w:p w14:paraId="4ED9C3D3"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lang w:val="bg-BG"/>
        </w:rPr>
        <w:tab/>
      </w:r>
      <w:r w:rsidRPr="004A0780">
        <w:rPr>
          <w:rFonts w:cs="Times New Roman"/>
          <w:szCs w:val="24"/>
          <w:lang w:val="bg-BG"/>
        </w:rPr>
        <w:tab/>
      </w:r>
    </w:p>
    <w:p w14:paraId="133A47B4" w14:textId="77777777" w:rsidR="000A2D4E" w:rsidRPr="004A0780" w:rsidRDefault="000A2D4E" w:rsidP="000A2D4E">
      <w:pPr>
        <w:pStyle w:val="a9"/>
        <w:jc w:val="center"/>
        <w:rPr>
          <w:rFonts w:cs="Times New Roman"/>
          <w:b/>
          <w:szCs w:val="24"/>
          <w:lang w:val="bg-BG"/>
        </w:rPr>
      </w:pPr>
      <w:r w:rsidRPr="004A0780">
        <w:rPr>
          <w:rFonts w:cs="Times New Roman"/>
          <w:b/>
          <w:szCs w:val="24"/>
          <w:lang w:val="bg-BG"/>
        </w:rPr>
        <w:t>ІІІ. СРОК НА ДОГОВОРА</w:t>
      </w:r>
    </w:p>
    <w:p w14:paraId="3DDD73E5" w14:textId="77777777" w:rsidR="000A2D4E" w:rsidRPr="004A0780" w:rsidRDefault="000A2D4E" w:rsidP="000A2D4E">
      <w:pPr>
        <w:pStyle w:val="a9"/>
        <w:rPr>
          <w:rFonts w:cs="Times New Roman"/>
          <w:szCs w:val="24"/>
          <w:lang w:val="bg-BG"/>
        </w:rPr>
      </w:pPr>
    </w:p>
    <w:p w14:paraId="73B3F82C" w14:textId="3F11B18F" w:rsidR="000A2D4E" w:rsidRPr="004A0780" w:rsidRDefault="000A2D4E" w:rsidP="000A2D4E">
      <w:pPr>
        <w:ind w:firstLine="850"/>
        <w:jc w:val="both"/>
        <w:rPr>
          <w:rFonts w:cs="Times New Roman"/>
          <w:b/>
          <w:sz w:val="24"/>
          <w:szCs w:val="24"/>
          <w:lang w:val="bg-BG"/>
        </w:rPr>
      </w:pPr>
      <w:r w:rsidRPr="004A0780">
        <w:rPr>
          <w:rFonts w:cs="Times New Roman"/>
          <w:b/>
          <w:sz w:val="24"/>
          <w:szCs w:val="24"/>
          <w:lang w:val="bg-BG"/>
        </w:rPr>
        <w:t>Чл. 6.</w:t>
      </w:r>
      <w:r w:rsidRPr="004A0780">
        <w:rPr>
          <w:rFonts w:cs="Times New Roman"/>
          <w:b/>
          <w:sz w:val="24"/>
          <w:szCs w:val="24"/>
          <w:shd w:val="clear" w:color="auto" w:fill="FEFEFE"/>
          <w:lang w:val="bg-BG"/>
        </w:rPr>
        <w:t xml:space="preserve"> (1)</w:t>
      </w:r>
      <w:r w:rsidRPr="004A0780">
        <w:rPr>
          <w:rFonts w:cs="Times New Roman"/>
          <w:sz w:val="24"/>
          <w:szCs w:val="24"/>
          <w:lang w:val="bg-BG"/>
        </w:rPr>
        <w:t xml:space="preserve"> </w:t>
      </w:r>
      <w:r w:rsidRPr="004A0780">
        <w:rPr>
          <w:rFonts w:cs="Times New Roman"/>
          <w:b/>
          <w:sz w:val="24"/>
          <w:szCs w:val="24"/>
          <w:lang w:val="bg-BG"/>
        </w:rPr>
        <w:t>БЕНЕФИЦИЕНТЪТ</w:t>
      </w:r>
      <w:r w:rsidRPr="004A0780">
        <w:rPr>
          <w:rFonts w:cs="Times New Roman"/>
          <w:sz w:val="24"/>
          <w:szCs w:val="24"/>
          <w:lang w:val="bg-BG"/>
        </w:rPr>
        <w:t xml:space="preserve"> се задължава да извърши инвестицията  – предмет на този договор в </w:t>
      </w:r>
      <w:proofErr w:type="spellStart"/>
      <w:r w:rsidRPr="004A0780">
        <w:rPr>
          <w:rFonts w:cs="Times New Roman"/>
          <w:color w:val="000000"/>
          <w:sz w:val="24"/>
          <w:szCs w:val="24"/>
          <w:lang w:val="ru-RU"/>
        </w:rPr>
        <w:t>изпълнение</w:t>
      </w:r>
      <w:proofErr w:type="spellEnd"/>
      <w:r w:rsidRPr="004A0780">
        <w:rPr>
          <w:rFonts w:cs="Times New Roman"/>
          <w:color w:val="000000"/>
          <w:sz w:val="24"/>
          <w:szCs w:val="24"/>
          <w:lang w:val="ru-RU"/>
        </w:rPr>
        <w:t xml:space="preserve"> на </w:t>
      </w:r>
      <w:proofErr w:type="spellStart"/>
      <w:r w:rsidRPr="004A0780">
        <w:rPr>
          <w:rFonts w:cs="Times New Roman"/>
          <w:color w:val="000000"/>
          <w:sz w:val="24"/>
          <w:szCs w:val="24"/>
          <w:lang w:val="ru-RU"/>
        </w:rPr>
        <w:t>дейностите</w:t>
      </w:r>
      <w:proofErr w:type="spellEnd"/>
      <w:r w:rsidRPr="004A0780">
        <w:rPr>
          <w:rFonts w:cs="Times New Roman"/>
          <w:color w:val="000000"/>
          <w:sz w:val="24"/>
          <w:szCs w:val="24"/>
          <w:lang w:val="ru-RU"/>
        </w:rPr>
        <w:t xml:space="preserve"> по проект</w:t>
      </w:r>
      <w:r w:rsidRPr="004A0780">
        <w:rPr>
          <w:rFonts w:cs="Times New Roman"/>
          <w:color w:val="000000"/>
          <w:sz w:val="24"/>
          <w:szCs w:val="24"/>
          <w:lang w:val="bg-BG"/>
        </w:rPr>
        <w:t>а</w:t>
      </w:r>
      <w:r w:rsidRPr="004A0780">
        <w:rPr>
          <w:rFonts w:cs="Times New Roman"/>
          <w:color w:val="000000"/>
          <w:sz w:val="24"/>
          <w:szCs w:val="24"/>
          <w:lang w:val="ru-RU"/>
        </w:rPr>
        <w:t xml:space="preserve"> </w:t>
      </w:r>
      <w:proofErr w:type="spellStart"/>
      <w:r w:rsidRPr="004A0780">
        <w:rPr>
          <w:rFonts w:cs="Times New Roman"/>
          <w:color w:val="000000"/>
          <w:sz w:val="24"/>
          <w:szCs w:val="24"/>
          <w:lang w:val="ru-RU"/>
        </w:rPr>
        <w:t>към</w:t>
      </w:r>
      <w:proofErr w:type="spellEnd"/>
      <w:r w:rsidRPr="004A0780">
        <w:rPr>
          <w:rFonts w:cs="Times New Roman"/>
          <w:color w:val="000000"/>
          <w:sz w:val="24"/>
          <w:szCs w:val="24"/>
          <w:lang w:val="ru-RU"/>
        </w:rPr>
        <w:t xml:space="preserve"> стратегия</w:t>
      </w:r>
      <w:r w:rsidRPr="004A0780">
        <w:rPr>
          <w:rFonts w:cs="Times New Roman"/>
          <w:color w:val="000000"/>
          <w:sz w:val="24"/>
          <w:szCs w:val="24"/>
          <w:lang w:val="bg-BG"/>
        </w:rPr>
        <w:t>та</w:t>
      </w:r>
      <w:r w:rsidRPr="004A0780">
        <w:rPr>
          <w:rFonts w:cs="Times New Roman"/>
          <w:color w:val="000000"/>
          <w:sz w:val="24"/>
          <w:szCs w:val="24"/>
          <w:lang w:val="ru-RU"/>
        </w:rPr>
        <w:t xml:space="preserve"> за ВОМР, </w:t>
      </w:r>
      <w:proofErr w:type="spellStart"/>
      <w:r w:rsidRPr="004A0780">
        <w:rPr>
          <w:rFonts w:cs="Times New Roman"/>
          <w:color w:val="000000"/>
          <w:sz w:val="24"/>
          <w:szCs w:val="24"/>
          <w:lang w:val="ru-RU"/>
        </w:rPr>
        <w:t>финансиран</w:t>
      </w:r>
      <w:proofErr w:type="spellEnd"/>
      <w:r w:rsidRPr="004A0780">
        <w:rPr>
          <w:rFonts w:cs="Times New Roman"/>
          <w:color w:val="000000"/>
          <w:sz w:val="24"/>
          <w:szCs w:val="24"/>
          <w:lang w:val="ru-RU"/>
        </w:rPr>
        <w:t xml:space="preserve"> от ЕЗФРСР</w:t>
      </w:r>
      <w:r w:rsidRPr="004A0780">
        <w:rPr>
          <w:rFonts w:cs="Times New Roman"/>
          <w:sz w:val="24"/>
          <w:szCs w:val="24"/>
          <w:lang w:val="bg-BG"/>
        </w:rPr>
        <w:t xml:space="preserve"> </w:t>
      </w:r>
      <w:r w:rsidRPr="004A0780">
        <w:rPr>
          <w:rFonts w:cs="Times New Roman"/>
          <w:b/>
          <w:sz w:val="24"/>
          <w:szCs w:val="24"/>
          <w:lang w:val="bg-BG"/>
        </w:rPr>
        <w:t>в срок</w:t>
      </w:r>
      <w:r w:rsidRPr="004A0780">
        <w:rPr>
          <w:rFonts w:cs="Times New Roman"/>
          <w:b/>
          <w:sz w:val="24"/>
          <w:szCs w:val="24"/>
        </w:rPr>
        <w:t xml:space="preserve"> </w:t>
      </w:r>
      <w:r w:rsidRPr="004A0780">
        <w:rPr>
          <w:rFonts w:cs="Times New Roman"/>
          <w:b/>
          <w:sz w:val="24"/>
          <w:szCs w:val="24"/>
          <w:lang w:val="bg-BG"/>
        </w:rPr>
        <w:t>до ….. (</w:t>
      </w:r>
      <w:r w:rsidRPr="004A0780">
        <w:rPr>
          <w:rFonts w:cs="Times New Roman"/>
          <w:i/>
          <w:sz w:val="24"/>
          <w:szCs w:val="24"/>
          <w:lang w:val="bg-BG"/>
        </w:rPr>
        <w:t>попълва се съгласно условията на МИГ за изпълнение на проектите</w:t>
      </w:r>
      <w:r w:rsidRPr="004A0780">
        <w:rPr>
          <w:rFonts w:cs="Times New Roman"/>
          <w:b/>
          <w:sz w:val="24"/>
          <w:szCs w:val="24"/>
          <w:lang w:val="bg-BG"/>
        </w:rPr>
        <w:t xml:space="preserve">), но не повече от 36 месеца, </w:t>
      </w:r>
      <w:del w:id="1" w:author="MIG-Maritsa" w:date="2022-01-06T15:06:00Z">
        <w:r w:rsidRPr="004A0780" w:rsidDel="00676935">
          <w:rPr>
            <w:rFonts w:cs="Times New Roman"/>
            <w:b/>
            <w:sz w:val="24"/>
            <w:szCs w:val="24"/>
            <w:lang w:val="bg-BG"/>
          </w:rPr>
          <w:delText>а за договори сключени след 30 юни 2020 г.  -</w:delText>
        </w:r>
      </w:del>
      <w:ins w:id="2" w:author="MIG-Maritsa" w:date="2022-01-06T15:06:00Z">
        <w:r w:rsidR="00676935">
          <w:rPr>
            <w:rFonts w:cs="Times New Roman"/>
            <w:b/>
            <w:sz w:val="24"/>
            <w:szCs w:val="24"/>
            <w:lang w:val="bg-BG"/>
          </w:rPr>
          <w:t>–</w:t>
        </w:r>
      </w:ins>
      <w:del w:id="3" w:author="MIG-Maritsa" w:date="2022-01-06T15:06:00Z">
        <w:r w:rsidRPr="004A0780" w:rsidDel="00676935">
          <w:rPr>
            <w:rFonts w:cs="Times New Roman"/>
            <w:b/>
            <w:sz w:val="24"/>
            <w:szCs w:val="24"/>
            <w:lang w:val="bg-BG"/>
          </w:rPr>
          <w:delText xml:space="preserve"> </w:delText>
        </w:r>
      </w:del>
      <w:ins w:id="4" w:author="MIG-Maritsa" w:date="2022-01-06T15:06:00Z">
        <w:r w:rsidR="00676935">
          <w:rPr>
            <w:rFonts w:cs="Times New Roman"/>
            <w:b/>
            <w:sz w:val="24"/>
            <w:szCs w:val="24"/>
            <w:lang w:val="bg-BG"/>
          </w:rPr>
          <w:t xml:space="preserve">и </w:t>
        </w:r>
      </w:ins>
      <w:bookmarkStart w:id="5" w:name="_GoBack"/>
      <w:bookmarkEnd w:id="5"/>
      <w:r w:rsidRPr="004A0780">
        <w:rPr>
          <w:rFonts w:cs="Times New Roman"/>
          <w:b/>
          <w:sz w:val="24"/>
          <w:szCs w:val="24"/>
          <w:lang w:val="bg-BG"/>
        </w:rPr>
        <w:t xml:space="preserve">не по-късно от 30 юни </w:t>
      </w:r>
      <w:del w:id="6" w:author="MIG-Maritsa" w:date="2022-01-06T15:06:00Z">
        <w:r w:rsidRPr="004A0780" w:rsidDel="00676935">
          <w:rPr>
            <w:rFonts w:cs="Times New Roman"/>
            <w:b/>
            <w:sz w:val="24"/>
            <w:szCs w:val="24"/>
            <w:lang w:val="bg-BG"/>
          </w:rPr>
          <w:delText xml:space="preserve">2023 </w:delText>
        </w:r>
      </w:del>
      <w:ins w:id="7" w:author="MIG-Maritsa" w:date="2022-01-06T15:06:00Z">
        <w:r w:rsidR="00676935">
          <w:rPr>
            <w:rFonts w:cs="Times New Roman"/>
            <w:b/>
            <w:sz w:val="24"/>
            <w:szCs w:val="24"/>
            <w:lang w:val="bg-BG"/>
          </w:rPr>
          <w:t>2025</w:t>
        </w:r>
        <w:r w:rsidR="00676935" w:rsidRPr="004A0780">
          <w:rPr>
            <w:rFonts w:cs="Times New Roman"/>
            <w:b/>
            <w:sz w:val="24"/>
            <w:szCs w:val="24"/>
            <w:lang w:val="bg-BG"/>
          </w:rPr>
          <w:t xml:space="preserve"> </w:t>
        </w:r>
      </w:ins>
      <w:r w:rsidRPr="004A0780">
        <w:rPr>
          <w:rFonts w:cs="Times New Roman"/>
          <w:b/>
          <w:sz w:val="24"/>
          <w:szCs w:val="24"/>
          <w:lang w:val="bg-BG"/>
        </w:rPr>
        <w:t>г.</w:t>
      </w:r>
    </w:p>
    <w:p w14:paraId="5A44A3F9" w14:textId="3CD1C3D1" w:rsidR="000A2D4E" w:rsidRDefault="000A2D4E" w:rsidP="000A2D4E">
      <w:pPr>
        <w:ind w:left="720"/>
        <w:jc w:val="both"/>
        <w:rPr>
          <w:rFonts w:cs="Times New Roman"/>
          <w:sz w:val="24"/>
          <w:szCs w:val="24"/>
          <w:shd w:val="clear" w:color="auto" w:fill="FEFEFE"/>
          <w:lang w:val="bg-BG"/>
        </w:rPr>
      </w:pPr>
      <w:r w:rsidRPr="004A0780">
        <w:rPr>
          <w:rFonts w:cs="Times New Roman"/>
          <w:b/>
          <w:sz w:val="24"/>
          <w:szCs w:val="24"/>
          <w:shd w:val="clear" w:color="auto" w:fill="FEFEFE"/>
          <w:lang w:val="bg-BG"/>
        </w:rPr>
        <w:t>(2)</w:t>
      </w:r>
      <w:r w:rsidRPr="004A0780">
        <w:rPr>
          <w:rFonts w:cs="Times New Roman"/>
          <w:sz w:val="24"/>
          <w:szCs w:val="24"/>
          <w:shd w:val="clear" w:color="auto" w:fill="FEFEFE"/>
          <w:lang w:val="bg-BG"/>
        </w:rPr>
        <w:t xml:space="preserve"> Срокът по ал. 1 започва да тече от датата на подписването на този договор.</w:t>
      </w:r>
    </w:p>
    <w:p w14:paraId="5651F461" w14:textId="276AFBD6" w:rsidR="00745921" w:rsidRDefault="00745921" w:rsidP="00410258">
      <w:pPr>
        <w:ind w:firstLine="720"/>
        <w:jc w:val="both"/>
        <w:rPr>
          <w:sz w:val="24"/>
          <w:szCs w:val="24"/>
          <w:lang w:val="bg-BG"/>
        </w:rPr>
      </w:pPr>
      <w:r>
        <w:rPr>
          <w:sz w:val="24"/>
          <w:szCs w:val="24"/>
        </w:rPr>
        <w:t xml:space="preserve">(3) </w:t>
      </w:r>
      <w:r w:rsidRPr="00FD6701">
        <w:rPr>
          <w:sz w:val="24"/>
          <w:szCs w:val="24"/>
          <w:lang w:val="bg-BG"/>
        </w:rPr>
        <w:t xml:space="preserve">В срок до девет месеца от подписването на този договор </w:t>
      </w:r>
      <w:r w:rsidRPr="00FD6701">
        <w:rPr>
          <w:b/>
          <w:sz w:val="24"/>
          <w:szCs w:val="24"/>
          <w:lang w:val="bg-BG"/>
        </w:rPr>
        <w:t>БЕНЕФИЦИЕНТЪТ</w:t>
      </w:r>
      <w:r w:rsidRPr="00FD6701">
        <w:rPr>
          <w:sz w:val="24"/>
          <w:szCs w:val="24"/>
          <w:lang w:val="bg-BG"/>
        </w:rPr>
        <w:t xml:space="preserve"> е длъжен да сключи договор</w:t>
      </w:r>
      <w:r w:rsidRPr="003A13A8">
        <w:rPr>
          <w:sz w:val="24"/>
          <w:szCs w:val="24"/>
          <w:lang w:val="bg-BG"/>
        </w:rPr>
        <w:t>/</w:t>
      </w:r>
      <w:r w:rsidRPr="00FD6701">
        <w:rPr>
          <w:sz w:val="24"/>
          <w:szCs w:val="24"/>
          <w:lang w:val="bg-BG"/>
        </w:rPr>
        <w:t>и с</w:t>
      </w:r>
      <w:r w:rsidRPr="003A13A8">
        <w:rPr>
          <w:sz w:val="24"/>
          <w:szCs w:val="24"/>
          <w:lang w:val="bg-BG"/>
        </w:rPr>
        <w:t xml:space="preserve"> избран/и</w:t>
      </w:r>
      <w:r w:rsidRPr="00FD6701">
        <w:rPr>
          <w:sz w:val="24"/>
          <w:szCs w:val="24"/>
          <w:lang w:val="bg-BG"/>
        </w:rPr>
        <w:t xml:space="preserve"> изпълнител</w:t>
      </w:r>
      <w:r w:rsidRPr="003A13A8">
        <w:rPr>
          <w:sz w:val="24"/>
          <w:szCs w:val="24"/>
          <w:lang w:val="bg-BG"/>
        </w:rPr>
        <w:t>/</w:t>
      </w:r>
      <w:r w:rsidRPr="00FD6701">
        <w:rPr>
          <w:sz w:val="24"/>
          <w:szCs w:val="24"/>
          <w:lang w:val="bg-BG"/>
        </w:rPr>
        <w:t>и за всички разходи по одобрения проект</w:t>
      </w:r>
      <w:r w:rsidR="009E01C2">
        <w:rPr>
          <w:sz w:val="24"/>
          <w:szCs w:val="24"/>
          <w:lang w:val="bg-BG"/>
        </w:rPr>
        <w:t xml:space="preserve"> по реда </w:t>
      </w:r>
      <w:r w:rsidR="00AF0877">
        <w:rPr>
          <w:sz w:val="24"/>
          <w:szCs w:val="24"/>
          <w:lang w:val="bg-BG"/>
        </w:rPr>
        <w:t>на ч</w:t>
      </w:r>
      <w:r w:rsidR="000C561F">
        <w:rPr>
          <w:sz w:val="24"/>
          <w:szCs w:val="24"/>
          <w:lang w:val="bg-BG"/>
        </w:rPr>
        <w:t>л. 50, ал. 2 от ЗУСЕСИФ.</w:t>
      </w:r>
    </w:p>
    <w:p w14:paraId="7499EF3F" w14:textId="742EF2A2" w:rsidR="009E01C2" w:rsidRPr="00410258" w:rsidRDefault="009E01C2" w:rsidP="00410258">
      <w:pPr>
        <w:pStyle w:val="a9"/>
        <w:tabs>
          <w:tab w:val="left" w:pos="709"/>
          <w:tab w:val="left" w:pos="1276"/>
          <w:tab w:val="left" w:pos="1843"/>
        </w:tabs>
        <w:ind w:right="-1" w:firstLine="709"/>
        <w:rPr>
          <w:strike/>
          <w:snapToGrid w:val="0"/>
          <w:szCs w:val="24"/>
          <w:lang w:val="bg-BG"/>
        </w:rPr>
      </w:pPr>
      <w:r w:rsidRPr="00410258">
        <w:rPr>
          <w:snapToGrid w:val="0"/>
          <w:szCs w:val="24"/>
          <w:lang w:val="bg-BG"/>
        </w:rPr>
        <w:t>(4)</w:t>
      </w:r>
      <w:r w:rsidRPr="00FD6701">
        <w:rPr>
          <w:b/>
          <w:snapToGrid w:val="0"/>
          <w:szCs w:val="24"/>
          <w:lang w:val="bg-BG"/>
        </w:rPr>
        <w:t xml:space="preserve"> </w:t>
      </w:r>
      <w:r w:rsidR="000D1D9B" w:rsidRPr="00410258">
        <w:rPr>
          <w:snapToGrid w:val="0"/>
          <w:szCs w:val="24"/>
          <w:lang w:val="bg-BG"/>
        </w:rPr>
        <w:t xml:space="preserve">Изискването на ал. 3 не се </w:t>
      </w:r>
      <w:r w:rsidR="000D1D9B">
        <w:rPr>
          <w:snapToGrid w:val="0"/>
          <w:szCs w:val="24"/>
          <w:lang w:val="bg-BG"/>
        </w:rPr>
        <w:t xml:space="preserve">прилага </w:t>
      </w:r>
      <w:r w:rsidR="000D1D9B" w:rsidRPr="00410258">
        <w:rPr>
          <w:snapToGrid w:val="0"/>
          <w:szCs w:val="24"/>
          <w:lang w:val="bg-BG"/>
        </w:rPr>
        <w:t>за БЕНЕФИЦИЕНТ,</w:t>
      </w:r>
      <w:r w:rsidR="00397E94">
        <w:rPr>
          <w:snapToGrid w:val="0"/>
          <w:szCs w:val="24"/>
          <w:lang w:val="bg-BG"/>
        </w:rPr>
        <w:t xml:space="preserve"> за к</w:t>
      </w:r>
      <w:r w:rsidR="00F46362">
        <w:rPr>
          <w:snapToGrid w:val="0"/>
          <w:szCs w:val="24"/>
          <w:lang w:val="bg-BG"/>
        </w:rPr>
        <w:t>ой</w:t>
      </w:r>
      <w:r w:rsidR="00397E94">
        <w:rPr>
          <w:snapToGrid w:val="0"/>
          <w:szCs w:val="24"/>
          <w:lang w:val="bg-BG"/>
        </w:rPr>
        <w:t xml:space="preserve">то </w:t>
      </w:r>
      <w:r w:rsidR="000D1D9B" w:rsidRPr="00FD6701">
        <w:rPr>
          <w:snapToGrid w:val="0"/>
          <w:szCs w:val="24"/>
          <w:lang w:val="bg-BG"/>
        </w:rPr>
        <w:t>финансова</w:t>
      </w:r>
      <w:r w:rsidR="000D1D9B" w:rsidRPr="004A0780">
        <w:rPr>
          <w:snapToGrid w:val="0"/>
          <w:szCs w:val="24"/>
          <w:lang w:val="bg-BG"/>
        </w:rPr>
        <w:t>та</w:t>
      </w:r>
      <w:r w:rsidR="000D1D9B" w:rsidRPr="00FD6701">
        <w:rPr>
          <w:snapToGrid w:val="0"/>
          <w:szCs w:val="24"/>
          <w:lang w:val="bg-BG"/>
        </w:rPr>
        <w:t xml:space="preserve"> помощ е над 50 %</w:t>
      </w:r>
      <w:r w:rsidR="000D1D9B">
        <w:rPr>
          <w:snapToGrid w:val="0"/>
          <w:szCs w:val="24"/>
          <w:lang w:val="bg-BG"/>
        </w:rPr>
        <w:t xml:space="preserve"> от сумата на одобрения проект</w:t>
      </w:r>
      <w:r w:rsidR="000D1D9B" w:rsidRPr="00FD6701">
        <w:rPr>
          <w:snapToGrid w:val="0"/>
          <w:szCs w:val="24"/>
          <w:lang w:val="bg-BG"/>
        </w:rPr>
        <w:t xml:space="preserve">, но одобрените разходи са под праговете, заложени в чл. 50 от ЗУСЕСИФ </w:t>
      </w:r>
      <w:r w:rsidR="000D1D9B">
        <w:rPr>
          <w:snapToGrid w:val="0"/>
          <w:szCs w:val="24"/>
          <w:lang w:val="bg-BG"/>
        </w:rPr>
        <w:t>и за тях не са представени</w:t>
      </w:r>
      <w:r w:rsidR="000D1D9B" w:rsidRPr="000D1D9B">
        <w:rPr>
          <w:snapToGrid w:val="0"/>
          <w:szCs w:val="24"/>
          <w:lang w:val="bg-BG"/>
        </w:rPr>
        <w:t xml:space="preserve"> </w:t>
      </w:r>
      <w:r w:rsidR="000D1D9B" w:rsidRPr="00FD6701">
        <w:rPr>
          <w:snapToGrid w:val="0"/>
          <w:szCs w:val="24"/>
          <w:lang w:val="bg-BG"/>
        </w:rPr>
        <w:t xml:space="preserve">предварителни или окончателни </w:t>
      </w:r>
      <w:r w:rsidR="000D1D9B" w:rsidRPr="00FD6701">
        <w:rPr>
          <w:snapToGrid w:val="0"/>
          <w:szCs w:val="24"/>
          <w:lang w:val="bg-BG"/>
        </w:rPr>
        <w:lastRenderedPageBreak/>
        <w:t>договори</w:t>
      </w:r>
      <w:r w:rsidR="000D1D9B" w:rsidRPr="004A0780">
        <w:rPr>
          <w:snapToGrid w:val="0"/>
          <w:szCs w:val="24"/>
          <w:lang w:val="bg-BG"/>
        </w:rPr>
        <w:t xml:space="preserve"> с </w:t>
      </w:r>
      <w:r w:rsidR="000D1D9B">
        <w:rPr>
          <w:snapToGrid w:val="0"/>
          <w:szCs w:val="24"/>
          <w:lang w:val="bg-BG"/>
        </w:rPr>
        <w:t>изпълнители</w:t>
      </w:r>
      <w:r w:rsidR="000D1D9B" w:rsidRPr="004A0780">
        <w:rPr>
          <w:snapToGrid w:val="0"/>
          <w:szCs w:val="24"/>
          <w:lang w:val="bg-BG"/>
        </w:rPr>
        <w:t>, които да бъдат вписани в Приложение № 1 „Таблица за одобрени инвестиции и дейности“</w:t>
      </w:r>
      <w:r w:rsidR="00397E94">
        <w:rPr>
          <w:snapToGrid w:val="0"/>
          <w:szCs w:val="24"/>
          <w:lang w:val="bg-BG"/>
        </w:rPr>
        <w:t>.</w:t>
      </w:r>
      <w:r w:rsidR="005E1EF6">
        <w:rPr>
          <w:snapToGrid w:val="0"/>
          <w:szCs w:val="24"/>
          <w:lang w:val="bg-BG"/>
        </w:rPr>
        <w:t xml:space="preserve"> </w:t>
      </w:r>
      <w:r w:rsidR="00D86EA1">
        <w:rPr>
          <w:snapToGrid w:val="0"/>
          <w:szCs w:val="24"/>
          <w:lang w:val="bg-BG"/>
        </w:rPr>
        <w:t xml:space="preserve">В този случай </w:t>
      </w:r>
      <w:r w:rsidR="00D86EA1">
        <w:rPr>
          <w:b/>
          <w:snapToGrid w:val="0"/>
          <w:szCs w:val="24"/>
          <w:lang w:val="bg-BG"/>
        </w:rPr>
        <w:t>БЕНЕФИЦИЕНТЪТ</w:t>
      </w:r>
      <w:r w:rsidR="000D1D9B">
        <w:rPr>
          <w:snapToGrid w:val="0"/>
          <w:szCs w:val="24"/>
          <w:lang w:val="bg-BG"/>
        </w:rPr>
        <w:t xml:space="preserve"> в </w:t>
      </w:r>
      <w:r w:rsidRPr="00FD6701">
        <w:rPr>
          <w:snapToGrid w:val="0"/>
          <w:szCs w:val="24"/>
          <w:lang w:val="bg-BG"/>
        </w:rPr>
        <w:t xml:space="preserve">срок до </w:t>
      </w:r>
      <w:r>
        <w:rPr>
          <w:snapToGrid w:val="0"/>
          <w:szCs w:val="24"/>
          <w:lang w:val="bg-BG"/>
        </w:rPr>
        <w:t xml:space="preserve"> </w:t>
      </w:r>
      <w:r w:rsidR="00397E94">
        <w:rPr>
          <w:snapToGrid w:val="0"/>
          <w:szCs w:val="24"/>
          <w:lang w:val="bg-BG"/>
        </w:rPr>
        <w:t xml:space="preserve">шест </w:t>
      </w:r>
      <w:r>
        <w:rPr>
          <w:snapToGrid w:val="0"/>
          <w:szCs w:val="24"/>
          <w:lang w:val="bg-BG"/>
        </w:rPr>
        <w:t>месеца</w:t>
      </w:r>
      <w:r w:rsidRPr="00FD6701">
        <w:rPr>
          <w:snapToGrid w:val="0"/>
          <w:szCs w:val="24"/>
          <w:lang w:val="bg-BG"/>
        </w:rPr>
        <w:t xml:space="preserve"> от сключване на настоящия договор</w:t>
      </w:r>
      <w:r w:rsidR="000D1D9B">
        <w:rPr>
          <w:b/>
          <w:snapToGrid w:val="0"/>
          <w:szCs w:val="24"/>
          <w:lang w:val="bg-BG"/>
        </w:rPr>
        <w:t xml:space="preserve"> </w:t>
      </w:r>
      <w:r w:rsidRPr="00FD6701">
        <w:rPr>
          <w:snapToGrid w:val="0"/>
          <w:szCs w:val="24"/>
          <w:lang w:val="bg-BG"/>
        </w:rPr>
        <w:t>следва да избер</w:t>
      </w:r>
      <w:r w:rsidR="00576AEE">
        <w:rPr>
          <w:snapToGrid w:val="0"/>
          <w:szCs w:val="24"/>
          <w:lang w:val="bg-BG"/>
        </w:rPr>
        <w:t>е</w:t>
      </w:r>
      <w:r w:rsidRPr="00FD6701">
        <w:rPr>
          <w:snapToGrid w:val="0"/>
          <w:szCs w:val="24"/>
          <w:lang w:val="bg-BG"/>
        </w:rPr>
        <w:t xml:space="preserve"> изпълнител</w:t>
      </w:r>
      <w:r w:rsidRPr="004A0780">
        <w:rPr>
          <w:snapToGrid w:val="0"/>
          <w:szCs w:val="24"/>
          <w:lang w:val="bg-BG"/>
        </w:rPr>
        <w:t>/и</w:t>
      </w:r>
      <w:r w:rsidRPr="00FD6701">
        <w:rPr>
          <w:snapToGrid w:val="0"/>
          <w:szCs w:val="24"/>
          <w:lang w:val="bg-BG"/>
        </w:rPr>
        <w:t xml:space="preserve"> за </w:t>
      </w:r>
      <w:r w:rsidR="000D1D9B">
        <w:rPr>
          <w:snapToGrid w:val="0"/>
          <w:szCs w:val="24"/>
          <w:lang w:val="bg-BG"/>
        </w:rPr>
        <w:t xml:space="preserve">всички </w:t>
      </w:r>
      <w:r w:rsidRPr="00FD6701">
        <w:rPr>
          <w:snapToGrid w:val="0"/>
          <w:szCs w:val="24"/>
          <w:lang w:val="bg-BG"/>
        </w:rPr>
        <w:t>разходите по проекта</w:t>
      </w:r>
      <w:r w:rsidR="000D1D9B">
        <w:rPr>
          <w:snapToGrid w:val="0"/>
          <w:szCs w:val="24"/>
          <w:lang w:val="bg-BG"/>
        </w:rPr>
        <w:t>.</w:t>
      </w:r>
    </w:p>
    <w:p w14:paraId="16536831" w14:textId="4CA38A02" w:rsidR="000A2D4E" w:rsidRPr="004A0780" w:rsidRDefault="000A2D4E" w:rsidP="000A2D4E">
      <w:pPr>
        <w:pStyle w:val="a9"/>
        <w:ind w:firstLine="720"/>
        <w:rPr>
          <w:rFonts w:cs="Times New Roman"/>
          <w:szCs w:val="24"/>
          <w:lang w:val="bg-BG"/>
        </w:rPr>
      </w:pPr>
      <w:r w:rsidRPr="00410258">
        <w:rPr>
          <w:rFonts w:cs="Times New Roman"/>
          <w:szCs w:val="24"/>
          <w:shd w:val="clear" w:color="auto" w:fill="FEFEFE"/>
          <w:lang w:val="bg-BG"/>
        </w:rPr>
        <w:t>(</w:t>
      </w:r>
      <w:r w:rsidR="007B3E5E" w:rsidRPr="00410258">
        <w:rPr>
          <w:rFonts w:cs="Times New Roman"/>
          <w:szCs w:val="24"/>
          <w:shd w:val="clear" w:color="auto" w:fill="FEFEFE"/>
          <w:lang w:val="bg-BG"/>
        </w:rPr>
        <w:t>5</w:t>
      </w:r>
      <w:r w:rsidRPr="00410258">
        <w:rPr>
          <w:rFonts w:cs="Times New Roman"/>
          <w:szCs w:val="24"/>
          <w:shd w:val="clear" w:color="auto" w:fill="FEFEFE"/>
          <w:lang w:val="bg-BG"/>
        </w:rPr>
        <w:t>)</w:t>
      </w:r>
      <w:r w:rsidRPr="004A0780">
        <w:rPr>
          <w:rFonts w:cs="Times New Roman"/>
          <w:szCs w:val="24"/>
          <w:shd w:val="clear" w:color="auto" w:fill="FEFEFE"/>
          <w:lang w:val="bg-BG"/>
        </w:rPr>
        <w:t xml:space="preserve"> В срока по ал. 1 </w:t>
      </w:r>
      <w:r w:rsidRPr="004A0780">
        <w:rPr>
          <w:rFonts w:cs="Times New Roman"/>
          <w:b/>
          <w:szCs w:val="24"/>
          <w:lang w:val="bg-BG"/>
        </w:rPr>
        <w:t>БЕНЕФИЦИЕНТЪТ</w:t>
      </w:r>
      <w:r w:rsidRPr="004A0780">
        <w:rPr>
          <w:rFonts w:cs="Times New Roman"/>
          <w:szCs w:val="24"/>
          <w:lang w:val="bg-BG"/>
        </w:rPr>
        <w:t xml:space="preserve"> се задължава:</w:t>
      </w:r>
    </w:p>
    <w:p w14:paraId="18D0E663" w14:textId="20B21516" w:rsidR="000A2D4E" w:rsidRPr="00410258" w:rsidRDefault="000A2D4E" w:rsidP="000A2D4E">
      <w:pPr>
        <w:ind w:firstLine="708"/>
        <w:jc w:val="both"/>
        <w:rPr>
          <w:rFonts w:cs="Times New Roman"/>
          <w:b/>
          <w:sz w:val="24"/>
          <w:szCs w:val="24"/>
          <w:shd w:val="clear" w:color="auto" w:fill="FEFEFE"/>
        </w:rPr>
      </w:pPr>
      <w:r w:rsidRPr="004A0780">
        <w:rPr>
          <w:lang w:val="ru-RU"/>
        </w:rPr>
        <w:t xml:space="preserve"> </w:t>
      </w:r>
      <w:r w:rsidRPr="004A0780">
        <w:rPr>
          <w:lang w:val="bg-BG"/>
        </w:rPr>
        <w:t xml:space="preserve">1. </w:t>
      </w:r>
      <w:r w:rsidRPr="004A0780">
        <w:rPr>
          <w:rFonts w:cs="Times New Roman"/>
          <w:sz w:val="24"/>
          <w:szCs w:val="24"/>
          <w:shd w:val="clear" w:color="auto" w:fill="FEFEFE"/>
          <w:lang w:val="bg-BG"/>
        </w:rPr>
        <w:t xml:space="preserve">да започне реалното изпълнение на инвестицията и/или дейностите по този договор </w:t>
      </w:r>
      <w:r w:rsidRPr="00C56320">
        <w:rPr>
          <w:rFonts w:cs="Times New Roman"/>
          <w:sz w:val="24"/>
          <w:szCs w:val="24"/>
          <w:shd w:val="clear" w:color="auto" w:fill="FEFEFE"/>
          <w:lang w:val="bg-BG"/>
        </w:rPr>
        <w:t>в срок не по-дълъг от шест месеца от датата на подписването му</w:t>
      </w:r>
      <w:r w:rsidR="00C56320" w:rsidRPr="00C56320">
        <w:rPr>
          <w:rFonts w:cs="Times New Roman"/>
          <w:sz w:val="24"/>
          <w:szCs w:val="24"/>
          <w:shd w:val="clear" w:color="auto" w:fill="FEFEFE"/>
          <w:lang w:val="bg-BG"/>
        </w:rPr>
        <w:t xml:space="preserve">, </w:t>
      </w:r>
      <w:r w:rsidRPr="00C56320">
        <w:rPr>
          <w:rFonts w:cs="Times New Roman"/>
          <w:sz w:val="24"/>
          <w:szCs w:val="24"/>
          <w:shd w:val="clear" w:color="auto" w:fill="FEFEFE"/>
          <w:lang w:val="bg-BG"/>
        </w:rPr>
        <w:t>с изключение на случаите по т. 2</w:t>
      </w:r>
      <w:r w:rsidR="000A54E4" w:rsidRPr="00C56320">
        <w:rPr>
          <w:rFonts w:cs="Times New Roman"/>
          <w:sz w:val="24"/>
          <w:szCs w:val="24"/>
          <w:shd w:val="clear" w:color="auto" w:fill="FEFEFE"/>
          <w:lang w:val="bg-BG"/>
        </w:rPr>
        <w:t xml:space="preserve"> и т. 3.</w:t>
      </w:r>
      <w:r w:rsidRPr="00C56320">
        <w:rPr>
          <w:rFonts w:cs="Times New Roman"/>
          <w:sz w:val="24"/>
          <w:szCs w:val="24"/>
          <w:shd w:val="clear" w:color="auto" w:fill="FEFEFE"/>
          <w:lang w:val="bg-BG"/>
        </w:rPr>
        <w:t xml:space="preserve"> </w:t>
      </w:r>
    </w:p>
    <w:p w14:paraId="21231B7D" w14:textId="6D9E9185"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2. да започне реалното изпълнение на инвестицията и/или дейностите по този договор в срок не по-дълъг от шест месеца от получаване от страна на </w:t>
      </w:r>
      <w:r w:rsidRPr="004A0780">
        <w:rPr>
          <w:rFonts w:cs="Times New Roman"/>
          <w:b/>
          <w:sz w:val="24"/>
          <w:szCs w:val="24"/>
          <w:shd w:val="clear" w:color="auto" w:fill="FEFEFE"/>
          <w:lang w:val="bg-BG"/>
        </w:rPr>
        <w:t>БЕНЕФИЦИЕНТА</w:t>
      </w:r>
      <w:r w:rsidRPr="004A0780">
        <w:rPr>
          <w:rFonts w:cs="Times New Roman"/>
          <w:sz w:val="24"/>
          <w:szCs w:val="24"/>
          <w:shd w:val="clear" w:color="auto" w:fill="FEFEFE"/>
          <w:lang w:val="bg-BG"/>
        </w:rPr>
        <w:t xml:space="preserve"> на последното по време решение на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за съгласуване на определянето на изпълнител за дейностите по строителство, услуги и/или доставки на стоки по одобрения проект, когато в него са предвидени разходи, които изпълняват условията на чл. 50, ал. 2 от ЗУСЕСИФ. </w:t>
      </w:r>
    </w:p>
    <w:p w14:paraId="55F19983" w14:textId="4A30FDC4" w:rsidR="0092201F" w:rsidRPr="004C7B96" w:rsidRDefault="000A54E4" w:rsidP="000A2D4E">
      <w:pPr>
        <w:ind w:firstLine="708"/>
        <w:jc w:val="both"/>
        <w:rPr>
          <w:rFonts w:cs="Times New Roman"/>
          <w:strike/>
          <w:sz w:val="24"/>
          <w:szCs w:val="24"/>
          <w:shd w:val="clear" w:color="auto" w:fill="FEFEFE"/>
          <w:lang w:val="bg-BG"/>
        </w:rPr>
      </w:pPr>
      <w:r w:rsidRPr="004A0780">
        <w:rPr>
          <w:rFonts w:cs="Times New Roman"/>
          <w:sz w:val="24"/>
          <w:szCs w:val="24"/>
          <w:shd w:val="clear" w:color="auto" w:fill="FEFEFE"/>
          <w:lang w:val="bg-BG"/>
        </w:rPr>
        <w:t>3. да започне реалното изпълнение на инвестицията и/или дейностите по този договор в срок не по-дълъг от шест месеца от сключване на допълнително споразумение с ДФЗ – РА по административния договор за вписване на избран изпълнител</w:t>
      </w:r>
      <w:r w:rsidR="00511133" w:rsidRPr="00410258">
        <w:rPr>
          <w:rFonts w:cs="Times New Roman"/>
          <w:sz w:val="24"/>
          <w:szCs w:val="24"/>
          <w:shd w:val="clear" w:color="auto" w:fill="FEFEFE"/>
          <w:lang w:val="bg-BG"/>
        </w:rPr>
        <w:t>/и</w:t>
      </w:r>
      <w:r w:rsidRPr="004A0780">
        <w:rPr>
          <w:rFonts w:cs="Times New Roman"/>
          <w:sz w:val="24"/>
          <w:szCs w:val="24"/>
          <w:shd w:val="clear" w:color="auto" w:fill="FEFEFE"/>
          <w:lang w:val="bg-BG"/>
        </w:rPr>
        <w:t xml:space="preserve"> </w:t>
      </w:r>
      <w:r w:rsidR="00F46362">
        <w:rPr>
          <w:rFonts w:cs="Times New Roman"/>
          <w:sz w:val="24"/>
          <w:szCs w:val="24"/>
          <w:shd w:val="clear" w:color="auto" w:fill="FEFEFE"/>
          <w:lang w:val="bg-BG"/>
        </w:rPr>
        <w:t xml:space="preserve">за </w:t>
      </w:r>
      <w:r w:rsidR="00F46362" w:rsidRPr="004A0780">
        <w:rPr>
          <w:rFonts w:cs="Times New Roman"/>
          <w:b/>
          <w:sz w:val="24"/>
          <w:szCs w:val="24"/>
          <w:shd w:val="clear" w:color="auto" w:fill="FEFEFE"/>
          <w:lang w:val="bg-BG"/>
        </w:rPr>
        <w:t>БЕНЕФИЦИЕНТ</w:t>
      </w:r>
      <w:r w:rsidR="00F46362">
        <w:rPr>
          <w:rFonts w:cs="Times New Roman"/>
          <w:b/>
          <w:sz w:val="24"/>
          <w:szCs w:val="24"/>
          <w:shd w:val="clear" w:color="auto" w:fill="FEFEFE"/>
          <w:lang w:val="bg-BG"/>
        </w:rPr>
        <w:t xml:space="preserve"> </w:t>
      </w:r>
      <w:r w:rsidR="00F46362" w:rsidRPr="004C7B96">
        <w:rPr>
          <w:rFonts w:cs="Times New Roman"/>
          <w:sz w:val="24"/>
          <w:szCs w:val="24"/>
          <w:shd w:val="clear" w:color="auto" w:fill="FEFEFE"/>
          <w:lang w:val="bg-BG"/>
        </w:rPr>
        <w:t xml:space="preserve">по ал. 4. </w:t>
      </w:r>
    </w:p>
    <w:p w14:paraId="5AE254BD" w14:textId="575DD1D5" w:rsidR="000A2D4E" w:rsidRPr="004A0780" w:rsidRDefault="00735905" w:rsidP="000A2D4E">
      <w:pPr>
        <w:ind w:firstLine="708"/>
        <w:jc w:val="both"/>
        <w:rPr>
          <w:rFonts w:cs="Times New Roman"/>
          <w:sz w:val="24"/>
          <w:szCs w:val="24"/>
          <w:shd w:val="clear" w:color="auto" w:fill="FEFEFE"/>
          <w:lang w:val="ru-RU"/>
        </w:rPr>
      </w:pPr>
      <w:r w:rsidRPr="004A0780">
        <w:rPr>
          <w:rFonts w:cs="Times New Roman"/>
          <w:sz w:val="24"/>
          <w:szCs w:val="24"/>
          <w:shd w:val="clear" w:color="auto" w:fill="FEFEFE"/>
          <w:lang w:val="bg-BG"/>
        </w:rPr>
        <w:t>4</w:t>
      </w:r>
      <w:r w:rsidR="000A2D4E" w:rsidRPr="004A0780">
        <w:rPr>
          <w:rFonts w:cs="Times New Roman"/>
          <w:sz w:val="24"/>
          <w:szCs w:val="24"/>
          <w:shd w:val="clear" w:color="auto" w:fill="FEFEFE"/>
          <w:lang w:val="bg-BG"/>
        </w:rPr>
        <w:t>. в срока по т. 1</w:t>
      </w:r>
      <w:r w:rsidRPr="004A0780">
        <w:rPr>
          <w:rFonts w:cs="Times New Roman"/>
          <w:sz w:val="24"/>
          <w:szCs w:val="24"/>
          <w:shd w:val="clear" w:color="auto" w:fill="FEFEFE"/>
          <w:lang w:val="bg-BG"/>
        </w:rPr>
        <w:t>,</w:t>
      </w:r>
      <w:r w:rsidR="000A2D4E" w:rsidRPr="004A0780">
        <w:rPr>
          <w:rFonts w:cs="Times New Roman"/>
          <w:sz w:val="24"/>
          <w:szCs w:val="24"/>
          <w:shd w:val="clear" w:color="auto" w:fill="FEFEFE"/>
          <w:lang w:val="bg-BG"/>
        </w:rPr>
        <w:t xml:space="preserve"> 2</w:t>
      </w:r>
      <w:r w:rsidRPr="004A0780">
        <w:rPr>
          <w:rFonts w:cs="Times New Roman"/>
          <w:sz w:val="24"/>
          <w:szCs w:val="24"/>
          <w:shd w:val="clear" w:color="auto" w:fill="FEFEFE"/>
          <w:lang w:val="bg-BG"/>
        </w:rPr>
        <w:t xml:space="preserve"> и 3</w:t>
      </w:r>
      <w:r w:rsidR="000A2D4E" w:rsidRPr="004A0780">
        <w:rPr>
          <w:rFonts w:cs="Times New Roman"/>
          <w:sz w:val="24"/>
          <w:szCs w:val="24"/>
          <w:shd w:val="clear" w:color="auto" w:fill="FEFEFE"/>
          <w:lang w:val="bg-BG"/>
        </w:rPr>
        <w:t xml:space="preserve"> </w:t>
      </w:r>
      <w:r w:rsidR="000A2D4E" w:rsidRPr="004A0780">
        <w:rPr>
          <w:rFonts w:cs="Times New Roman"/>
          <w:b/>
          <w:sz w:val="24"/>
          <w:szCs w:val="24"/>
          <w:shd w:val="clear" w:color="auto" w:fill="FEFEFE"/>
          <w:lang w:val="bg-BG"/>
        </w:rPr>
        <w:t>БЕНЕФИЦИЕНТЪТ</w:t>
      </w:r>
      <w:r w:rsidR="000A2D4E" w:rsidRPr="004A0780">
        <w:rPr>
          <w:rFonts w:cs="Times New Roman"/>
          <w:sz w:val="24"/>
          <w:szCs w:val="24"/>
          <w:shd w:val="clear" w:color="auto" w:fill="FEFEFE"/>
          <w:lang w:val="bg-BG"/>
        </w:rPr>
        <w:t xml:space="preserve"> се задължава да уведоми ФОНДА за започналото изпълнение, като представи надлежни доказателства за това.</w:t>
      </w:r>
      <w:r w:rsidRPr="004A0780">
        <w:t xml:space="preserve"> </w:t>
      </w:r>
      <w:r w:rsidRPr="004A0780">
        <w:rPr>
          <w:rFonts w:cs="Times New Roman"/>
          <w:sz w:val="24"/>
          <w:szCs w:val="24"/>
          <w:shd w:val="clear" w:color="auto" w:fill="FEFEFE"/>
          <w:lang w:val="bg-BG"/>
        </w:rPr>
        <w:t xml:space="preserve">Когато до изтичането на срока </w:t>
      </w:r>
      <w:r w:rsidRPr="001C05B1">
        <w:rPr>
          <w:rFonts w:cs="Times New Roman"/>
          <w:sz w:val="24"/>
          <w:szCs w:val="24"/>
          <w:shd w:val="clear" w:color="auto" w:fill="FEFEFE"/>
          <w:lang w:val="bg-BG"/>
        </w:rPr>
        <w:t>по</w:t>
      </w:r>
      <w:r w:rsidR="00D6798B" w:rsidRPr="00410258">
        <w:rPr>
          <w:rFonts w:cs="Times New Roman"/>
          <w:sz w:val="24"/>
          <w:szCs w:val="24"/>
          <w:shd w:val="clear" w:color="auto" w:fill="FEFEFE"/>
          <w:lang w:val="bg-BG"/>
        </w:rPr>
        <w:t xml:space="preserve"> ал. </w:t>
      </w:r>
      <w:r w:rsidR="002731DC" w:rsidRPr="00410258">
        <w:rPr>
          <w:rFonts w:cs="Times New Roman"/>
          <w:sz w:val="24"/>
          <w:szCs w:val="24"/>
          <w:shd w:val="clear" w:color="auto" w:fill="FEFEFE"/>
          <w:lang w:val="bg-BG"/>
        </w:rPr>
        <w:t>5</w:t>
      </w:r>
      <w:r w:rsidR="00D6798B" w:rsidRPr="00410258">
        <w:rPr>
          <w:rFonts w:cs="Times New Roman"/>
          <w:sz w:val="24"/>
          <w:szCs w:val="24"/>
          <w:shd w:val="clear" w:color="auto" w:fill="FEFEFE"/>
          <w:lang w:val="bg-BG"/>
        </w:rPr>
        <w:t xml:space="preserve">, т. 1, 2 или 3, </w:t>
      </w:r>
      <w:r w:rsidRPr="004A0780">
        <w:rPr>
          <w:rFonts w:cs="Times New Roman"/>
          <w:sz w:val="24"/>
          <w:szCs w:val="24"/>
          <w:shd w:val="clear" w:color="auto" w:fill="FEFEFE"/>
          <w:lang w:val="bg-BG"/>
        </w:rPr>
        <w:t>БЕНЕФИЦИЕНТЪТ представи на Фонда надлежни документи, пряко свързани с изпълнението, от които е видно, че е извършил или извършва реални действия и започването на изпълнението е предстоящо, този срок може да бъде удължен по преценка на Фонда, но с не повече от три месеца.</w:t>
      </w:r>
    </w:p>
    <w:p w14:paraId="37D9B7B1" w14:textId="4547B5F7" w:rsidR="000A2D4E" w:rsidRPr="004A0780" w:rsidRDefault="00735905"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5</w:t>
      </w:r>
      <w:r w:rsidR="000A2D4E" w:rsidRPr="004A0780">
        <w:rPr>
          <w:rFonts w:cs="Times New Roman"/>
          <w:sz w:val="24"/>
          <w:szCs w:val="24"/>
          <w:shd w:val="clear" w:color="auto" w:fill="FEFEFE"/>
          <w:lang w:val="bg-BG"/>
        </w:rPr>
        <w:t xml:space="preserve">. да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w:t>
      </w:r>
      <w:proofErr w:type="spellStart"/>
      <w:r w:rsidR="000A2D4E" w:rsidRPr="004A0780">
        <w:rPr>
          <w:rFonts w:cs="Times New Roman"/>
          <w:sz w:val="24"/>
          <w:szCs w:val="24"/>
          <w:shd w:val="clear" w:color="auto" w:fill="FEFEFE"/>
          <w:lang w:val="bg-BG"/>
        </w:rPr>
        <w:t>фитосанитарните</w:t>
      </w:r>
      <w:proofErr w:type="spellEnd"/>
      <w:r w:rsidR="000A2D4E" w:rsidRPr="004A0780">
        <w:rPr>
          <w:rFonts w:cs="Times New Roman"/>
          <w:sz w:val="24"/>
          <w:szCs w:val="24"/>
          <w:shd w:val="clear" w:color="auto" w:fill="FEFEFE"/>
          <w:lang w:val="bg-BG"/>
        </w:rPr>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 в случай, че е приложимо;</w:t>
      </w:r>
    </w:p>
    <w:p w14:paraId="3668E3C2" w14:textId="6B1C998C" w:rsidR="000A2D4E" w:rsidRPr="004A0780" w:rsidRDefault="00735905" w:rsidP="000A2D4E">
      <w:pPr>
        <w:pStyle w:val="a9"/>
        <w:ind w:firstLine="720"/>
        <w:rPr>
          <w:rFonts w:cs="Times New Roman"/>
          <w:szCs w:val="24"/>
          <w:lang w:val="bg-BG"/>
        </w:rPr>
      </w:pPr>
      <w:r w:rsidRPr="004A0780">
        <w:rPr>
          <w:rFonts w:cs="Times New Roman"/>
          <w:szCs w:val="24"/>
          <w:lang w:val="bg-BG"/>
        </w:rPr>
        <w:t>6</w:t>
      </w:r>
      <w:r w:rsidR="000A2D4E" w:rsidRPr="004A0780">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14:paraId="70F656E0" w14:textId="433B8160" w:rsidR="000A2D4E" w:rsidRPr="004A0780" w:rsidRDefault="00735905" w:rsidP="000A2D4E">
      <w:pPr>
        <w:pStyle w:val="a9"/>
        <w:ind w:firstLine="720"/>
        <w:rPr>
          <w:rFonts w:cs="Times New Roman"/>
          <w:szCs w:val="24"/>
          <w:lang w:val="bg-BG"/>
        </w:rPr>
      </w:pPr>
      <w:r w:rsidRPr="004A0780">
        <w:rPr>
          <w:rFonts w:cs="Times New Roman"/>
          <w:szCs w:val="24"/>
          <w:lang w:val="bg-BG"/>
        </w:rPr>
        <w:t>7</w:t>
      </w:r>
      <w:r w:rsidR="000A2D4E" w:rsidRPr="004A0780">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p>
    <w:p w14:paraId="356FC191" w14:textId="13EC8E10" w:rsidR="000A2D4E" w:rsidRPr="00410258" w:rsidRDefault="00735905" w:rsidP="00EF0D11">
      <w:pPr>
        <w:pStyle w:val="a9"/>
        <w:ind w:firstLine="720"/>
        <w:rPr>
          <w:shd w:val="clear" w:color="auto" w:fill="FEFEFE"/>
          <w:lang w:val="bg-BG"/>
        </w:rPr>
      </w:pPr>
      <w:r w:rsidRPr="004A0780">
        <w:rPr>
          <w:rFonts w:cs="Times New Roman"/>
          <w:szCs w:val="24"/>
          <w:lang w:val="bg-BG"/>
        </w:rPr>
        <w:t>8</w:t>
      </w:r>
      <w:r w:rsidR="000A2D4E" w:rsidRPr="004A0780">
        <w:rPr>
          <w:rFonts w:cs="Times New Roman"/>
          <w:szCs w:val="24"/>
          <w:lang w:val="bg-BG"/>
        </w:rPr>
        <w:t>. да подаде искане за окончателно плащане, ведно с всички изискуеми документи съгласно Приложение № 8 „Документи към искане за междинно/окончателно плащане“.</w:t>
      </w:r>
      <w:r w:rsidR="000A2D4E" w:rsidRPr="004A0780">
        <w:rPr>
          <w:shd w:val="clear" w:color="auto" w:fill="FEFEFE"/>
          <w:lang w:val="bg-BG"/>
        </w:rPr>
        <w:t xml:space="preserve"> </w:t>
      </w:r>
      <w:r w:rsidR="000A2D4E" w:rsidRPr="004A0780">
        <w:rPr>
          <w:rFonts w:cs="Times New Roman"/>
          <w:szCs w:val="24"/>
          <w:lang w:val="bg-BG"/>
        </w:rPr>
        <w:t xml:space="preserve">           </w:t>
      </w:r>
    </w:p>
    <w:p w14:paraId="3AB9A77D" w14:textId="34CAA855" w:rsidR="00D706C8" w:rsidRPr="004A0780" w:rsidRDefault="000A2D4E" w:rsidP="00D706C8">
      <w:pPr>
        <w:pStyle w:val="a9"/>
        <w:ind w:firstLine="567"/>
        <w:rPr>
          <w:szCs w:val="24"/>
          <w:shd w:val="clear" w:color="auto" w:fill="FEFEFE"/>
          <w:lang w:val="ru-RU"/>
        </w:rPr>
      </w:pPr>
      <w:r w:rsidRPr="004A0780">
        <w:rPr>
          <w:rFonts w:cs="Times New Roman"/>
          <w:b/>
          <w:szCs w:val="24"/>
          <w:lang w:val="bg-BG"/>
        </w:rPr>
        <w:t>(</w:t>
      </w:r>
      <w:r w:rsidR="00B86C87">
        <w:rPr>
          <w:rFonts w:cs="Times New Roman"/>
          <w:b/>
          <w:szCs w:val="24"/>
          <w:lang w:val="bg-BG"/>
        </w:rPr>
        <w:t>6</w:t>
      </w:r>
      <w:r w:rsidRPr="004A0780">
        <w:rPr>
          <w:rFonts w:cs="Times New Roman"/>
          <w:b/>
          <w:szCs w:val="24"/>
          <w:lang w:val="bg-BG"/>
        </w:rPr>
        <w:t>)</w:t>
      </w:r>
      <w:r w:rsidRPr="004A0780">
        <w:rPr>
          <w:rFonts w:cs="Times New Roman"/>
          <w:szCs w:val="24"/>
          <w:lang w:val="bg-BG"/>
        </w:rPr>
        <w:t xml:space="preserve"> </w:t>
      </w:r>
      <w:r w:rsidRPr="004A0780">
        <w:rPr>
          <w:b/>
          <w:lang w:val="bg-BG"/>
        </w:rPr>
        <w:t xml:space="preserve">БЕНЕФИЦИЕНТЪТ </w:t>
      </w:r>
      <w:r w:rsidRPr="004A0780">
        <w:rPr>
          <w:szCs w:val="24"/>
          <w:shd w:val="clear" w:color="auto" w:fill="FEFEFE"/>
          <w:lang w:val="ru-RU"/>
        </w:rPr>
        <w:t xml:space="preserve">е </w:t>
      </w:r>
      <w:proofErr w:type="spellStart"/>
      <w:r w:rsidRPr="004A0780">
        <w:rPr>
          <w:szCs w:val="24"/>
          <w:shd w:val="clear" w:color="auto" w:fill="FEFEFE"/>
          <w:lang w:val="ru-RU"/>
        </w:rPr>
        <w:t>длъжен</w:t>
      </w:r>
      <w:proofErr w:type="spellEnd"/>
      <w:r w:rsidRPr="004A0780">
        <w:rPr>
          <w:szCs w:val="24"/>
          <w:shd w:val="clear" w:color="auto" w:fill="FEFEFE"/>
          <w:lang w:val="ru-RU"/>
        </w:rPr>
        <w:t xml:space="preserve"> да </w:t>
      </w:r>
      <w:proofErr w:type="spellStart"/>
      <w:r w:rsidRPr="004A0780">
        <w:rPr>
          <w:szCs w:val="24"/>
          <w:shd w:val="clear" w:color="auto" w:fill="FEFEFE"/>
          <w:lang w:val="ru-RU"/>
        </w:rPr>
        <w:t>спазва</w:t>
      </w:r>
      <w:proofErr w:type="spellEnd"/>
      <w:r w:rsidRPr="004A0780">
        <w:rPr>
          <w:szCs w:val="24"/>
          <w:shd w:val="clear" w:color="auto" w:fill="FEFEFE"/>
          <w:lang w:val="ru-RU"/>
        </w:rPr>
        <w:t xml:space="preserve"> </w:t>
      </w:r>
      <w:r w:rsidRPr="004A0780">
        <w:rPr>
          <w:szCs w:val="24"/>
          <w:shd w:val="clear" w:color="auto" w:fill="FEFEFE"/>
          <w:lang w:val="bg-BG"/>
        </w:rPr>
        <w:t xml:space="preserve">всички, посочени в този договор и приложения № 2, № 3 </w:t>
      </w:r>
      <w:r w:rsidRPr="004A0780">
        <w:rPr>
          <w:szCs w:val="24"/>
          <w:shd w:val="clear" w:color="auto" w:fill="FEFEFE"/>
          <w:lang w:val="ru-RU"/>
        </w:rPr>
        <w:t>(</w:t>
      </w:r>
      <w:r w:rsidRPr="004A0780">
        <w:rPr>
          <w:szCs w:val="24"/>
          <w:shd w:val="clear" w:color="auto" w:fill="FEFEFE"/>
          <w:lang w:val="bg-BG"/>
        </w:rPr>
        <w:t>когато е приложимо</w:t>
      </w:r>
      <w:r w:rsidRPr="004A0780">
        <w:rPr>
          <w:szCs w:val="24"/>
          <w:shd w:val="clear" w:color="auto" w:fill="FEFEFE"/>
          <w:lang w:val="ru-RU"/>
        </w:rPr>
        <w:t>)</w:t>
      </w:r>
      <w:r w:rsidRPr="004A0780">
        <w:rPr>
          <w:szCs w:val="24"/>
          <w:shd w:val="clear" w:color="auto" w:fill="FEFEFE"/>
          <w:lang w:val="bg-BG"/>
        </w:rPr>
        <w:t xml:space="preserve"> и № 4 към него и в приложим нормативен акт критерии за допустимост и подбор, ангажименти и други задължения</w:t>
      </w:r>
      <w:r w:rsidR="00AC197F" w:rsidRPr="004A0780">
        <w:rPr>
          <w:szCs w:val="24"/>
          <w:shd w:val="clear" w:color="auto" w:fill="FEFEFE"/>
          <w:lang w:val="ru-RU"/>
        </w:rPr>
        <w:t xml:space="preserve">, </w:t>
      </w:r>
      <w:r w:rsidR="00D706C8" w:rsidRPr="004A0780">
        <w:rPr>
          <w:szCs w:val="24"/>
          <w:shd w:val="clear" w:color="auto" w:fill="FEFEFE"/>
          <w:lang w:val="ru-RU"/>
        </w:rPr>
        <w:t xml:space="preserve">за срока </w:t>
      </w:r>
      <w:r w:rsidR="00267200" w:rsidRPr="004A0780">
        <w:rPr>
          <w:szCs w:val="24"/>
          <w:shd w:val="clear" w:color="auto" w:fill="FEFEFE"/>
          <w:lang w:val="bg-BG"/>
        </w:rPr>
        <w:t xml:space="preserve">на </w:t>
      </w:r>
      <w:r w:rsidR="00D706C8" w:rsidRPr="004A0780">
        <w:rPr>
          <w:szCs w:val="24"/>
          <w:shd w:val="clear" w:color="auto" w:fill="FEFEFE"/>
          <w:lang w:val="ru-RU"/>
        </w:rPr>
        <w:t xml:space="preserve">мониторинг, определен </w:t>
      </w:r>
      <w:proofErr w:type="spellStart"/>
      <w:r w:rsidR="00D706C8" w:rsidRPr="004A0780">
        <w:rPr>
          <w:szCs w:val="24"/>
          <w:shd w:val="clear" w:color="auto" w:fill="FEFEFE"/>
          <w:lang w:val="ru-RU"/>
        </w:rPr>
        <w:t>както</w:t>
      </w:r>
      <w:proofErr w:type="spellEnd"/>
      <w:r w:rsidR="00D706C8" w:rsidRPr="004A0780">
        <w:rPr>
          <w:szCs w:val="24"/>
          <w:shd w:val="clear" w:color="auto" w:fill="FEFEFE"/>
          <w:lang w:val="ru-RU"/>
        </w:rPr>
        <w:t xml:space="preserve"> </w:t>
      </w:r>
      <w:proofErr w:type="spellStart"/>
      <w:r w:rsidR="00D706C8" w:rsidRPr="004A0780">
        <w:rPr>
          <w:szCs w:val="24"/>
          <w:shd w:val="clear" w:color="auto" w:fill="FEFEFE"/>
          <w:lang w:val="ru-RU"/>
        </w:rPr>
        <w:t>следва</w:t>
      </w:r>
      <w:proofErr w:type="spellEnd"/>
      <w:r w:rsidR="00D706C8" w:rsidRPr="004A0780">
        <w:rPr>
          <w:szCs w:val="24"/>
          <w:shd w:val="clear" w:color="auto" w:fill="FEFEFE"/>
          <w:lang w:val="ru-RU"/>
        </w:rPr>
        <w:t xml:space="preserve">: </w:t>
      </w:r>
    </w:p>
    <w:p w14:paraId="7F5B4989" w14:textId="4DC4A9A6" w:rsidR="00D706C8" w:rsidRPr="004A0780" w:rsidRDefault="00D706C8" w:rsidP="00D706C8">
      <w:pPr>
        <w:pStyle w:val="a9"/>
        <w:ind w:firstLine="567"/>
        <w:rPr>
          <w:szCs w:val="24"/>
          <w:shd w:val="clear" w:color="auto" w:fill="FEFEFE"/>
          <w:lang w:val="ru-RU"/>
        </w:rPr>
      </w:pPr>
      <w:r w:rsidRPr="004A0780">
        <w:rPr>
          <w:szCs w:val="24"/>
          <w:shd w:val="clear" w:color="auto" w:fill="FEFEFE"/>
          <w:lang w:val="ru-RU"/>
        </w:rPr>
        <w:t xml:space="preserve">1. три </w:t>
      </w:r>
      <w:proofErr w:type="spellStart"/>
      <w:r w:rsidRPr="004A0780">
        <w:rPr>
          <w:szCs w:val="24"/>
          <w:shd w:val="clear" w:color="auto" w:fill="FEFEFE"/>
          <w:lang w:val="ru-RU"/>
        </w:rPr>
        <w:t>години</w:t>
      </w:r>
      <w:proofErr w:type="spellEnd"/>
      <w:r w:rsidRPr="004A0780">
        <w:rPr>
          <w:szCs w:val="24"/>
          <w:shd w:val="clear" w:color="auto" w:fill="FEFEFE"/>
          <w:lang w:val="ru-RU"/>
        </w:rPr>
        <w:t xml:space="preserve">, считано от </w:t>
      </w:r>
      <w:proofErr w:type="spellStart"/>
      <w:r w:rsidRPr="004A0780">
        <w:rPr>
          <w:szCs w:val="24"/>
          <w:shd w:val="clear" w:color="auto" w:fill="FEFEFE"/>
          <w:lang w:val="ru-RU"/>
        </w:rPr>
        <w:t>датата</w:t>
      </w:r>
      <w:proofErr w:type="spellEnd"/>
      <w:r w:rsidRPr="004A0780">
        <w:rPr>
          <w:szCs w:val="24"/>
          <w:shd w:val="clear" w:color="auto" w:fill="FEFEFE"/>
          <w:lang w:val="ru-RU"/>
        </w:rPr>
        <w:t xml:space="preserve"> на </w:t>
      </w:r>
      <w:proofErr w:type="spellStart"/>
      <w:r w:rsidRPr="004A0780">
        <w:rPr>
          <w:szCs w:val="24"/>
          <w:shd w:val="clear" w:color="auto" w:fill="FEFEFE"/>
          <w:lang w:val="ru-RU"/>
        </w:rPr>
        <w:t>изплащане</w:t>
      </w:r>
      <w:proofErr w:type="spellEnd"/>
      <w:r w:rsidRPr="004A0780">
        <w:rPr>
          <w:szCs w:val="24"/>
          <w:shd w:val="clear" w:color="auto" w:fill="FEFEFE"/>
          <w:lang w:val="ru-RU"/>
        </w:rPr>
        <w:t xml:space="preserve"> на </w:t>
      </w:r>
      <w:proofErr w:type="spellStart"/>
      <w:r w:rsidRPr="004A0780">
        <w:rPr>
          <w:szCs w:val="24"/>
          <w:shd w:val="clear" w:color="auto" w:fill="FEFEFE"/>
          <w:lang w:val="ru-RU"/>
        </w:rPr>
        <w:t>окончателно</w:t>
      </w:r>
      <w:proofErr w:type="spellEnd"/>
      <w:r w:rsidRPr="004A0780">
        <w:rPr>
          <w:szCs w:val="24"/>
          <w:shd w:val="clear" w:color="auto" w:fill="FEFEFE"/>
          <w:lang w:val="ru-RU"/>
        </w:rPr>
        <w:t xml:space="preserve"> </w:t>
      </w:r>
      <w:proofErr w:type="spellStart"/>
      <w:r w:rsidRPr="004A0780">
        <w:rPr>
          <w:szCs w:val="24"/>
          <w:shd w:val="clear" w:color="auto" w:fill="FEFEFE"/>
          <w:lang w:val="ru-RU"/>
        </w:rPr>
        <w:t>плащане</w:t>
      </w:r>
      <w:proofErr w:type="spellEnd"/>
      <w:r w:rsidRPr="004A0780">
        <w:rPr>
          <w:szCs w:val="24"/>
          <w:shd w:val="clear" w:color="auto" w:fill="FEFEFE"/>
          <w:lang w:val="ru-RU"/>
        </w:rPr>
        <w:t xml:space="preserve"> по </w:t>
      </w:r>
      <w:proofErr w:type="spellStart"/>
      <w:r w:rsidRPr="004A0780">
        <w:rPr>
          <w:szCs w:val="24"/>
          <w:shd w:val="clear" w:color="auto" w:fill="FEFEFE"/>
          <w:lang w:val="ru-RU"/>
        </w:rPr>
        <w:t>административния</w:t>
      </w:r>
      <w:proofErr w:type="spellEnd"/>
      <w:r w:rsidRPr="004A0780">
        <w:rPr>
          <w:szCs w:val="24"/>
          <w:shd w:val="clear" w:color="auto" w:fill="FEFEFE"/>
          <w:lang w:val="ru-RU"/>
        </w:rPr>
        <w:t xml:space="preserve"> договор за </w:t>
      </w:r>
      <w:proofErr w:type="spellStart"/>
      <w:r w:rsidRPr="004A0780">
        <w:rPr>
          <w:szCs w:val="24"/>
          <w:shd w:val="clear" w:color="auto" w:fill="FEFEFE"/>
          <w:lang w:val="ru-RU"/>
        </w:rPr>
        <w:t>предоставяне</w:t>
      </w:r>
      <w:proofErr w:type="spellEnd"/>
      <w:r w:rsidRPr="004A0780">
        <w:rPr>
          <w:szCs w:val="24"/>
          <w:shd w:val="clear" w:color="auto" w:fill="FEFEFE"/>
          <w:lang w:val="ru-RU"/>
        </w:rPr>
        <w:t xml:space="preserve"> на </w:t>
      </w:r>
      <w:proofErr w:type="spellStart"/>
      <w:r w:rsidRPr="004A0780">
        <w:rPr>
          <w:szCs w:val="24"/>
          <w:shd w:val="clear" w:color="auto" w:fill="FEFEFE"/>
          <w:lang w:val="ru-RU"/>
        </w:rPr>
        <w:t>безвъзмездна</w:t>
      </w:r>
      <w:proofErr w:type="spellEnd"/>
      <w:r w:rsidRPr="004A0780">
        <w:rPr>
          <w:szCs w:val="24"/>
          <w:shd w:val="clear" w:color="auto" w:fill="FEFEFE"/>
          <w:lang w:val="ru-RU"/>
        </w:rPr>
        <w:t xml:space="preserve"> </w:t>
      </w:r>
      <w:proofErr w:type="spellStart"/>
      <w:r w:rsidRPr="004A0780">
        <w:rPr>
          <w:szCs w:val="24"/>
          <w:shd w:val="clear" w:color="auto" w:fill="FEFEFE"/>
          <w:lang w:val="ru-RU"/>
        </w:rPr>
        <w:t>финансова</w:t>
      </w:r>
      <w:proofErr w:type="spellEnd"/>
      <w:r w:rsidRPr="004A0780">
        <w:rPr>
          <w:szCs w:val="24"/>
          <w:shd w:val="clear" w:color="auto" w:fill="FEFEFE"/>
          <w:lang w:val="ru-RU"/>
        </w:rPr>
        <w:t xml:space="preserve"> </w:t>
      </w:r>
      <w:proofErr w:type="spellStart"/>
      <w:r w:rsidRPr="004A0780">
        <w:rPr>
          <w:szCs w:val="24"/>
          <w:shd w:val="clear" w:color="auto" w:fill="FEFEFE"/>
          <w:lang w:val="ru-RU"/>
        </w:rPr>
        <w:t>помощ</w:t>
      </w:r>
      <w:proofErr w:type="spellEnd"/>
      <w:r w:rsidRPr="004A0780">
        <w:rPr>
          <w:szCs w:val="24"/>
          <w:shd w:val="clear" w:color="auto" w:fill="FEFEFE"/>
          <w:lang w:val="ru-RU"/>
        </w:rPr>
        <w:t xml:space="preserve"> – за </w:t>
      </w:r>
      <w:proofErr w:type="spellStart"/>
      <w:r w:rsidRPr="004A0780">
        <w:rPr>
          <w:szCs w:val="24"/>
          <w:shd w:val="clear" w:color="auto" w:fill="FEFEFE"/>
          <w:lang w:val="ru-RU"/>
        </w:rPr>
        <w:t>бенефициентите</w:t>
      </w:r>
      <w:proofErr w:type="spellEnd"/>
      <w:r w:rsidRPr="004A0780">
        <w:rPr>
          <w:szCs w:val="24"/>
          <w:shd w:val="clear" w:color="auto" w:fill="FEFEFE"/>
          <w:lang w:val="ru-RU"/>
        </w:rPr>
        <w:t xml:space="preserve">, </w:t>
      </w:r>
      <w:proofErr w:type="spellStart"/>
      <w:r w:rsidRPr="004A0780">
        <w:rPr>
          <w:szCs w:val="24"/>
          <w:shd w:val="clear" w:color="auto" w:fill="FEFEFE"/>
          <w:lang w:val="ru-RU"/>
        </w:rPr>
        <w:t>чиито</w:t>
      </w:r>
      <w:proofErr w:type="spellEnd"/>
      <w:r w:rsidRPr="004A0780">
        <w:rPr>
          <w:szCs w:val="24"/>
          <w:shd w:val="clear" w:color="auto" w:fill="FEFEFE"/>
          <w:lang w:val="ru-RU"/>
        </w:rPr>
        <w:t xml:space="preserve"> предприятия </w:t>
      </w:r>
      <w:proofErr w:type="spellStart"/>
      <w:r w:rsidRPr="004A0780">
        <w:rPr>
          <w:szCs w:val="24"/>
          <w:shd w:val="clear" w:color="auto" w:fill="FEFEFE"/>
          <w:lang w:val="ru-RU"/>
        </w:rPr>
        <w:t>имат</w:t>
      </w:r>
      <w:proofErr w:type="spellEnd"/>
      <w:r w:rsidRPr="004A0780">
        <w:rPr>
          <w:szCs w:val="24"/>
          <w:shd w:val="clear" w:color="auto" w:fill="FEFEFE"/>
          <w:lang w:val="ru-RU"/>
        </w:rPr>
        <w:t xml:space="preserve"> статут на микр</w:t>
      </w:r>
      <w:proofErr w:type="gramStart"/>
      <w:r w:rsidRPr="004A0780">
        <w:rPr>
          <w:szCs w:val="24"/>
          <w:shd w:val="clear" w:color="auto" w:fill="FEFEFE"/>
          <w:lang w:val="ru-RU"/>
        </w:rPr>
        <w:t>о-</w:t>
      </w:r>
      <w:proofErr w:type="gramEnd"/>
      <w:r w:rsidRPr="004A0780">
        <w:rPr>
          <w:szCs w:val="24"/>
          <w:shd w:val="clear" w:color="auto" w:fill="FEFEFE"/>
          <w:lang w:val="ru-RU"/>
        </w:rPr>
        <w:t xml:space="preserve">, </w:t>
      </w:r>
      <w:proofErr w:type="spellStart"/>
      <w:r w:rsidRPr="004A0780">
        <w:rPr>
          <w:szCs w:val="24"/>
          <w:shd w:val="clear" w:color="auto" w:fill="FEFEFE"/>
          <w:lang w:val="ru-RU"/>
        </w:rPr>
        <w:t>малко</w:t>
      </w:r>
      <w:proofErr w:type="spellEnd"/>
      <w:r w:rsidRPr="004A0780">
        <w:rPr>
          <w:szCs w:val="24"/>
          <w:shd w:val="clear" w:color="auto" w:fill="FEFEFE"/>
          <w:lang w:val="ru-RU"/>
        </w:rPr>
        <w:t xml:space="preserve"> или </w:t>
      </w:r>
      <w:proofErr w:type="spellStart"/>
      <w:r w:rsidRPr="004A0780">
        <w:rPr>
          <w:szCs w:val="24"/>
          <w:shd w:val="clear" w:color="auto" w:fill="FEFEFE"/>
          <w:lang w:val="ru-RU"/>
        </w:rPr>
        <w:t>средно</w:t>
      </w:r>
      <w:proofErr w:type="spellEnd"/>
      <w:r w:rsidRPr="004A0780">
        <w:rPr>
          <w:szCs w:val="24"/>
          <w:shd w:val="clear" w:color="auto" w:fill="FEFEFE"/>
          <w:lang w:val="ru-RU"/>
        </w:rPr>
        <w:t xml:space="preserve"> предприятие по </w:t>
      </w:r>
      <w:proofErr w:type="spellStart"/>
      <w:r w:rsidRPr="004A0780">
        <w:rPr>
          <w:szCs w:val="24"/>
          <w:shd w:val="clear" w:color="auto" w:fill="FEFEFE"/>
          <w:lang w:val="ru-RU"/>
        </w:rPr>
        <w:t>смисъла</w:t>
      </w:r>
      <w:proofErr w:type="spellEnd"/>
      <w:r w:rsidRPr="004A0780">
        <w:rPr>
          <w:szCs w:val="24"/>
          <w:shd w:val="clear" w:color="auto" w:fill="FEFEFE"/>
          <w:lang w:val="ru-RU"/>
        </w:rPr>
        <w:t xml:space="preserve"> на Закона за </w:t>
      </w:r>
      <w:proofErr w:type="spellStart"/>
      <w:r w:rsidRPr="004A0780">
        <w:rPr>
          <w:szCs w:val="24"/>
          <w:shd w:val="clear" w:color="auto" w:fill="FEFEFE"/>
          <w:lang w:val="ru-RU"/>
        </w:rPr>
        <w:t>малките</w:t>
      </w:r>
      <w:proofErr w:type="spellEnd"/>
      <w:r w:rsidRPr="004A0780">
        <w:rPr>
          <w:szCs w:val="24"/>
          <w:shd w:val="clear" w:color="auto" w:fill="FEFEFE"/>
          <w:lang w:val="ru-RU"/>
        </w:rPr>
        <w:t xml:space="preserve"> и </w:t>
      </w:r>
      <w:proofErr w:type="spellStart"/>
      <w:r w:rsidRPr="004A0780">
        <w:rPr>
          <w:szCs w:val="24"/>
          <w:shd w:val="clear" w:color="auto" w:fill="FEFEFE"/>
          <w:lang w:val="ru-RU"/>
        </w:rPr>
        <w:t>средните</w:t>
      </w:r>
      <w:proofErr w:type="spellEnd"/>
      <w:r w:rsidRPr="004A0780">
        <w:rPr>
          <w:szCs w:val="24"/>
          <w:shd w:val="clear" w:color="auto" w:fill="FEFEFE"/>
          <w:lang w:val="ru-RU"/>
        </w:rPr>
        <w:t xml:space="preserve"> предприятия (ЗМСП) или </w:t>
      </w:r>
    </w:p>
    <w:p w14:paraId="6C2118E2" w14:textId="61826B5D" w:rsidR="00D706C8" w:rsidRPr="004A0780" w:rsidRDefault="00D706C8" w:rsidP="00D706C8">
      <w:pPr>
        <w:pStyle w:val="a9"/>
        <w:ind w:firstLine="567"/>
        <w:rPr>
          <w:rFonts w:cs="Times New Roman"/>
          <w:szCs w:val="24"/>
          <w:lang w:val="bg-BG"/>
        </w:rPr>
      </w:pPr>
      <w:r w:rsidRPr="004A0780">
        <w:rPr>
          <w:szCs w:val="24"/>
          <w:shd w:val="clear" w:color="auto" w:fill="FEFEFE"/>
          <w:lang w:val="ru-RU"/>
        </w:rPr>
        <w:t xml:space="preserve">2. пет </w:t>
      </w:r>
      <w:proofErr w:type="spellStart"/>
      <w:r w:rsidRPr="004A0780">
        <w:rPr>
          <w:szCs w:val="24"/>
          <w:shd w:val="clear" w:color="auto" w:fill="FEFEFE"/>
          <w:lang w:val="ru-RU"/>
        </w:rPr>
        <w:t>години</w:t>
      </w:r>
      <w:proofErr w:type="spellEnd"/>
      <w:r w:rsidRPr="004A0780">
        <w:rPr>
          <w:szCs w:val="24"/>
          <w:shd w:val="clear" w:color="auto" w:fill="FEFEFE"/>
          <w:lang w:val="ru-RU"/>
        </w:rPr>
        <w:t xml:space="preserve">, считано от </w:t>
      </w:r>
      <w:proofErr w:type="spellStart"/>
      <w:r w:rsidRPr="004A0780">
        <w:rPr>
          <w:szCs w:val="24"/>
          <w:shd w:val="clear" w:color="auto" w:fill="FEFEFE"/>
          <w:lang w:val="ru-RU"/>
        </w:rPr>
        <w:t>датата</w:t>
      </w:r>
      <w:proofErr w:type="spellEnd"/>
      <w:r w:rsidRPr="004A0780">
        <w:rPr>
          <w:szCs w:val="24"/>
          <w:shd w:val="clear" w:color="auto" w:fill="FEFEFE"/>
          <w:lang w:val="ru-RU"/>
        </w:rPr>
        <w:t xml:space="preserve"> на </w:t>
      </w:r>
      <w:proofErr w:type="spellStart"/>
      <w:r w:rsidRPr="004A0780">
        <w:rPr>
          <w:szCs w:val="24"/>
          <w:shd w:val="clear" w:color="auto" w:fill="FEFEFE"/>
          <w:lang w:val="ru-RU"/>
        </w:rPr>
        <w:t>изплащане</w:t>
      </w:r>
      <w:proofErr w:type="spellEnd"/>
      <w:r w:rsidRPr="004A0780">
        <w:rPr>
          <w:szCs w:val="24"/>
          <w:shd w:val="clear" w:color="auto" w:fill="FEFEFE"/>
          <w:lang w:val="ru-RU"/>
        </w:rPr>
        <w:t xml:space="preserve"> на </w:t>
      </w:r>
      <w:proofErr w:type="spellStart"/>
      <w:r w:rsidRPr="004A0780">
        <w:rPr>
          <w:szCs w:val="24"/>
          <w:shd w:val="clear" w:color="auto" w:fill="FEFEFE"/>
          <w:lang w:val="ru-RU"/>
        </w:rPr>
        <w:t>окончателно</w:t>
      </w:r>
      <w:proofErr w:type="spellEnd"/>
      <w:r w:rsidRPr="004A0780">
        <w:rPr>
          <w:szCs w:val="24"/>
          <w:shd w:val="clear" w:color="auto" w:fill="FEFEFE"/>
          <w:lang w:val="ru-RU"/>
        </w:rPr>
        <w:t xml:space="preserve"> </w:t>
      </w:r>
      <w:proofErr w:type="spellStart"/>
      <w:r w:rsidRPr="004A0780">
        <w:rPr>
          <w:szCs w:val="24"/>
          <w:shd w:val="clear" w:color="auto" w:fill="FEFEFE"/>
          <w:lang w:val="ru-RU"/>
        </w:rPr>
        <w:t>плащане</w:t>
      </w:r>
      <w:proofErr w:type="spellEnd"/>
      <w:r w:rsidRPr="004A0780">
        <w:rPr>
          <w:szCs w:val="24"/>
          <w:shd w:val="clear" w:color="auto" w:fill="FEFEFE"/>
          <w:lang w:val="ru-RU"/>
        </w:rPr>
        <w:t xml:space="preserve"> по </w:t>
      </w:r>
      <w:proofErr w:type="spellStart"/>
      <w:r w:rsidRPr="004A0780">
        <w:rPr>
          <w:szCs w:val="24"/>
          <w:shd w:val="clear" w:color="auto" w:fill="FEFEFE"/>
          <w:lang w:val="ru-RU"/>
        </w:rPr>
        <w:t>административния</w:t>
      </w:r>
      <w:proofErr w:type="spellEnd"/>
      <w:r w:rsidRPr="004A0780">
        <w:rPr>
          <w:szCs w:val="24"/>
          <w:shd w:val="clear" w:color="auto" w:fill="FEFEFE"/>
          <w:lang w:val="ru-RU"/>
        </w:rPr>
        <w:t xml:space="preserve"> договор – за </w:t>
      </w:r>
      <w:proofErr w:type="spellStart"/>
      <w:r w:rsidRPr="004A0780">
        <w:rPr>
          <w:szCs w:val="24"/>
          <w:shd w:val="clear" w:color="auto" w:fill="FEFEFE"/>
          <w:lang w:val="ru-RU"/>
        </w:rPr>
        <w:t>големи</w:t>
      </w:r>
      <w:proofErr w:type="spellEnd"/>
      <w:r w:rsidRPr="004A0780">
        <w:rPr>
          <w:szCs w:val="24"/>
          <w:shd w:val="clear" w:color="auto" w:fill="FEFEFE"/>
          <w:lang w:val="ru-RU"/>
        </w:rPr>
        <w:t xml:space="preserve"> предприятия.</w:t>
      </w:r>
      <w:r w:rsidRPr="004A0780">
        <w:rPr>
          <w:rFonts w:cs="Times New Roman"/>
          <w:szCs w:val="24"/>
          <w:lang w:val="bg-BG"/>
        </w:rPr>
        <w:t xml:space="preserve"> </w:t>
      </w:r>
      <w:r w:rsidRPr="004A0780">
        <w:rPr>
          <w:rFonts w:cs="Times New Roman"/>
          <w:szCs w:val="24"/>
          <w:lang w:val="bg-BG"/>
        </w:rPr>
        <w:tab/>
      </w:r>
    </w:p>
    <w:p w14:paraId="0CDB7287" w14:textId="2AA57E60" w:rsidR="000A2D4E" w:rsidRPr="004A0780" w:rsidRDefault="000A2D4E" w:rsidP="00D706C8">
      <w:pPr>
        <w:pStyle w:val="a9"/>
        <w:ind w:firstLine="567"/>
        <w:rPr>
          <w:rFonts w:cs="Times New Roman"/>
          <w:i/>
          <w:szCs w:val="24"/>
          <w:lang w:val="bg-BG"/>
        </w:rPr>
      </w:pPr>
      <w:r w:rsidRPr="004A0780">
        <w:rPr>
          <w:rFonts w:cs="Times New Roman"/>
          <w:b/>
          <w:szCs w:val="24"/>
          <w:lang w:val="bg-BG"/>
        </w:rPr>
        <w:t>Чл. 7.</w:t>
      </w:r>
      <w:r w:rsidRPr="004A0780">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4A0780">
        <w:rPr>
          <w:rFonts w:cs="Times New Roman"/>
          <w:i/>
          <w:szCs w:val="24"/>
          <w:lang w:val="bg-BG"/>
        </w:rPr>
        <w:t xml:space="preserve"> </w:t>
      </w:r>
    </w:p>
    <w:p w14:paraId="02240087" w14:textId="7E11827D" w:rsidR="000A2D4E" w:rsidRPr="004A0780" w:rsidRDefault="000A2D4E" w:rsidP="000A2D4E">
      <w:pPr>
        <w:pStyle w:val="a9"/>
        <w:rPr>
          <w:rFonts w:cs="Times New Roman"/>
          <w:szCs w:val="24"/>
          <w:lang w:val="ru-RU"/>
        </w:rPr>
      </w:pPr>
    </w:p>
    <w:p w14:paraId="3A34F184" w14:textId="77777777" w:rsidR="000A2D4E" w:rsidRPr="004A0780" w:rsidRDefault="000A2D4E" w:rsidP="000A2D4E">
      <w:pPr>
        <w:pStyle w:val="a9"/>
        <w:jc w:val="center"/>
        <w:rPr>
          <w:rFonts w:cs="Times New Roman"/>
          <w:b/>
          <w:szCs w:val="24"/>
          <w:lang w:val="bg-BG"/>
        </w:rPr>
      </w:pPr>
    </w:p>
    <w:p w14:paraId="1C2230D2" w14:textId="77777777" w:rsidR="000A2D4E" w:rsidRPr="004A0780" w:rsidRDefault="000A2D4E" w:rsidP="000A2D4E">
      <w:pPr>
        <w:pStyle w:val="a9"/>
        <w:jc w:val="center"/>
        <w:rPr>
          <w:rFonts w:cs="Times New Roman"/>
          <w:b/>
          <w:szCs w:val="24"/>
          <w:lang w:val="bg-BG"/>
        </w:rPr>
      </w:pPr>
      <w:r w:rsidRPr="004A0780">
        <w:rPr>
          <w:rFonts w:cs="Times New Roman"/>
          <w:b/>
          <w:szCs w:val="24"/>
        </w:rPr>
        <w:t>IV</w:t>
      </w:r>
      <w:r w:rsidRPr="004A0780">
        <w:rPr>
          <w:rFonts w:cs="Times New Roman"/>
          <w:b/>
          <w:szCs w:val="24"/>
          <w:lang w:val="ru-RU"/>
        </w:rPr>
        <w:t>.</w:t>
      </w:r>
      <w:r w:rsidRPr="004A0780">
        <w:rPr>
          <w:rFonts w:cs="Times New Roman"/>
          <w:b/>
          <w:szCs w:val="24"/>
          <w:lang w:val="bg-BG"/>
        </w:rPr>
        <w:t xml:space="preserve"> ПРАВА И ЗАДЪЛЖЕНИЯ НА ФОНДА, ОСНОВАНИЯ ЗА НАМАЛЯВАНЕ И ОТКАЗ ЗА ИЗПЛАЩАНЕ НА ФИНАНСОВАТА ПОМОЩ</w:t>
      </w:r>
    </w:p>
    <w:p w14:paraId="66B7A6ED" w14:textId="77777777" w:rsidR="000A2D4E" w:rsidRPr="004A0780" w:rsidRDefault="000A2D4E" w:rsidP="000A2D4E">
      <w:pPr>
        <w:pStyle w:val="a9"/>
        <w:rPr>
          <w:rFonts w:cs="Times New Roman"/>
          <w:szCs w:val="24"/>
          <w:lang w:val="bg-BG"/>
        </w:rPr>
      </w:pPr>
    </w:p>
    <w:p w14:paraId="2E8BCC9B" w14:textId="29EDDFA6" w:rsidR="000A2D4E" w:rsidRPr="004A0780" w:rsidRDefault="000A2D4E" w:rsidP="000A2D4E">
      <w:pPr>
        <w:tabs>
          <w:tab w:val="left" w:pos="2520"/>
        </w:tabs>
        <w:autoSpaceDE w:val="0"/>
        <w:ind w:firstLine="720"/>
        <w:jc w:val="both"/>
        <w:rPr>
          <w:rFonts w:cs="Times New Roman"/>
          <w:sz w:val="24"/>
          <w:szCs w:val="24"/>
          <w:lang w:val="bg-BG"/>
        </w:rPr>
      </w:pPr>
      <w:r w:rsidRPr="004A0780">
        <w:rPr>
          <w:rFonts w:cs="Times New Roman"/>
          <w:b/>
          <w:sz w:val="24"/>
          <w:szCs w:val="24"/>
          <w:lang w:val="bg-BG"/>
        </w:rPr>
        <w:lastRenderedPageBreak/>
        <w:t xml:space="preserve">Чл. 8. </w:t>
      </w:r>
      <w:r w:rsidRPr="004A0780">
        <w:rPr>
          <w:rFonts w:cs="Times New Roman"/>
          <w:b/>
          <w:sz w:val="24"/>
          <w:szCs w:val="24"/>
          <w:shd w:val="clear" w:color="auto" w:fill="FEFEFE"/>
          <w:lang w:val="bg-BG"/>
        </w:rPr>
        <w:t>(1)</w:t>
      </w:r>
      <w:r w:rsidRPr="004A0780">
        <w:rPr>
          <w:rFonts w:cs="Times New Roman"/>
          <w:sz w:val="24"/>
          <w:szCs w:val="24"/>
          <w:lang w:val="bg-BG"/>
        </w:rPr>
        <w:t xml:space="preserve"> </w:t>
      </w:r>
      <w:r w:rsidRPr="004A0780">
        <w:rPr>
          <w:rFonts w:cs="Times New Roman"/>
          <w:b/>
          <w:sz w:val="24"/>
          <w:szCs w:val="24"/>
          <w:lang w:val="bg-BG"/>
        </w:rPr>
        <w:t xml:space="preserve">ФОНДЪТ </w:t>
      </w:r>
      <w:r w:rsidRPr="004A0780">
        <w:rPr>
          <w:rFonts w:cs="Times New Roman"/>
          <w:sz w:val="24"/>
          <w:szCs w:val="24"/>
          <w:lang w:val="bg-BG"/>
        </w:rPr>
        <w:t xml:space="preserve">има право да упражнява постоянен, текущ и </w:t>
      </w:r>
      <w:proofErr w:type="spellStart"/>
      <w:r w:rsidRPr="004A0780">
        <w:rPr>
          <w:rFonts w:cs="Times New Roman"/>
          <w:sz w:val="24"/>
          <w:szCs w:val="24"/>
          <w:lang w:val="bg-BG"/>
        </w:rPr>
        <w:t>последващ</w:t>
      </w:r>
      <w:proofErr w:type="spellEnd"/>
      <w:r w:rsidRPr="004A0780">
        <w:rPr>
          <w:rFonts w:cs="Times New Roman"/>
          <w:sz w:val="24"/>
          <w:szCs w:val="24"/>
          <w:lang w:val="bg-BG"/>
        </w:rPr>
        <w:t xml:space="preserve"> контрол на </w:t>
      </w:r>
      <w:r w:rsidRPr="004A0780">
        <w:rPr>
          <w:rFonts w:cs="Times New Roman"/>
          <w:b/>
          <w:sz w:val="24"/>
          <w:szCs w:val="24"/>
          <w:lang w:val="bg-BG"/>
        </w:rPr>
        <w:t>БЕНЕФИЦИЕНТА</w:t>
      </w:r>
      <w:r w:rsidRPr="004A0780">
        <w:rPr>
          <w:rFonts w:cs="Times New Roman"/>
          <w:sz w:val="24"/>
          <w:szCs w:val="24"/>
          <w:lang w:val="bg-BG"/>
        </w:rPr>
        <w:t xml:space="preserve"> за периода от сключване на този договор до шест месеца от изтичането на срока по чл. 6, ал.</w:t>
      </w:r>
      <w:r w:rsidR="00B164AA">
        <w:rPr>
          <w:rFonts w:cs="Times New Roman"/>
          <w:sz w:val="24"/>
          <w:szCs w:val="24"/>
          <w:lang w:val="bg-BG"/>
        </w:rPr>
        <w:t xml:space="preserve"> 6</w:t>
      </w:r>
      <w:r w:rsidRPr="004A0780">
        <w:rPr>
          <w:rFonts w:cs="Times New Roman"/>
          <w:b/>
          <w:sz w:val="24"/>
          <w:szCs w:val="24"/>
          <w:lang w:val="bg-BG"/>
        </w:rPr>
        <w:t xml:space="preserve"> </w:t>
      </w:r>
      <w:r w:rsidRPr="004A0780">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14:paraId="44352F79" w14:textId="77777777" w:rsidR="000A2D4E" w:rsidRPr="004A0780" w:rsidRDefault="000A2D4E" w:rsidP="000A2D4E">
      <w:pPr>
        <w:pStyle w:val="a9"/>
        <w:numPr>
          <w:ilvl w:val="0"/>
          <w:numId w:val="12"/>
        </w:numPr>
        <w:shd w:val="clear" w:color="auto" w:fill="FFFFFF"/>
        <w:tabs>
          <w:tab w:val="center" w:pos="0"/>
        </w:tabs>
        <w:rPr>
          <w:rFonts w:cs="Times New Roman"/>
          <w:szCs w:val="24"/>
          <w:lang w:val="bg-BG"/>
        </w:rPr>
      </w:pPr>
      <w:r w:rsidRPr="004A0780">
        <w:rPr>
          <w:rFonts w:cs="Times New Roman"/>
          <w:szCs w:val="24"/>
          <w:lang w:val="bg-BG"/>
        </w:rPr>
        <w:t xml:space="preserve">извършва административни проверки </w:t>
      </w:r>
      <w:r w:rsidRPr="004A0780">
        <w:rPr>
          <w:rFonts w:cs="Times New Roman"/>
          <w:szCs w:val="24"/>
          <w:lang w:val="ru-RU"/>
        </w:rPr>
        <w:t xml:space="preserve">на </w:t>
      </w:r>
      <w:proofErr w:type="spellStart"/>
      <w:r w:rsidRPr="004A0780">
        <w:rPr>
          <w:rFonts w:cs="Times New Roman"/>
          <w:szCs w:val="24"/>
          <w:lang w:val="ru-RU"/>
        </w:rPr>
        <w:t>представените</w:t>
      </w:r>
      <w:proofErr w:type="spellEnd"/>
      <w:r w:rsidRPr="004A0780">
        <w:rPr>
          <w:rFonts w:cs="Times New Roman"/>
          <w:szCs w:val="24"/>
          <w:lang w:val="ru-RU"/>
        </w:rPr>
        <w:t xml:space="preserve"> </w:t>
      </w:r>
      <w:proofErr w:type="spellStart"/>
      <w:r w:rsidRPr="004A0780">
        <w:rPr>
          <w:rFonts w:cs="Times New Roman"/>
          <w:szCs w:val="24"/>
          <w:lang w:val="ru-RU"/>
        </w:rPr>
        <w:t>документи</w:t>
      </w:r>
      <w:proofErr w:type="spellEnd"/>
      <w:r w:rsidRPr="004A0780">
        <w:rPr>
          <w:rFonts w:cs="Times New Roman"/>
          <w:szCs w:val="24"/>
          <w:lang w:val="ru-RU"/>
        </w:rPr>
        <w:t xml:space="preserve">, </w:t>
      </w:r>
      <w:proofErr w:type="spellStart"/>
      <w:r w:rsidRPr="004A0780">
        <w:rPr>
          <w:rFonts w:cs="Times New Roman"/>
          <w:szCs w:val="24"/>
          <w:lang w:val="ru-RU"/>
        </w:rPr>
        <w:t>заявените</w:t>
      </w:r>
      <w:proofErr w:type="spellEnd"/>
      <w:r w:rsidRPr="004A0780">
        <w:rPr>
          <w:rFonts w:cs="Times New Roman"/>
          <w:szCs w:val="24"/>
          <w:lang w:val="ru-RU"/>
        </w:rPr>
        <w:t xml:space="preserve"> </w:t>
      </w:r>
      <w:proofErr w:type="spellStart"/>
      <w:r w:rsidRPr="004A0780">
        <w:rPr>
          <w:rFonts w:cs="Times New Roman"/>
          <w:szCs w:val="24"/>
          <w:lang w:val="ru-RU"/>
        </w:rPr>
        <w:t>данни</w:t>
      </w:r>
      <w:proofErr w:type="spellEnd"/>
      <w:r w:rsidRPr="004A0780">
        <w:rPr>
          <w:rFonts w:cs="Times New Roman"/>
          <w:szCs w:val="24"/>
          <w:lang w:val="ru-RU"/>
        </w:rPr>
        <w:t xml:space="preserve"> и </w:t>
      </w:r>
      <w:proofErr w:type="spellStart"/>
      <w:r w:rsidRPr="004A0780">
        <w:rPr>
          <w:rFonts w:cs="Times New Roman"/>
          <w:szCs w:val="24"/>
          <w:lang w:val="ru-RU"/>
        </w:rPr>
        <w:t>други</w:t>
      </w:r>
      <w:proofErr w:type="spellEnd"/>
      <w:r w:rsidRPr="004A0780">
        <w:rPr>
          <w:rFonts w:cs="Times New Roman"/>
          <w:szCs w:val="24"/>
          <w:lang w:val="ru-RU"/>
        </w:rPr>
        <w:t xml:space="preserve"> </w:t>
      </w:r>
      <w:proofErr w:type="spellStart"/>
      <w:r w:rsidRPr="004A0780">
        <w:rPr>
          <w:rFonts w:cs="Times New Roman"/>
          <w:szCs w:val="24"/>
          <w:lang w:val="ru-RU"/>
        </w:rPr>
        <w:t>обстоятелства</w:t>
      </w:r>
      <w:proofErr w:type="spellEnd"/>
      <w:r w:rsidRPr="004A0780">
        <w:rPr>
          <w:rFonts w:cs="Times New Roman"/>
          <w:szCs w:val="24"/>
          <w:lang w:val="ru-RU"/>
        </w:rPr>
        <w:t xml:space="preserve">, </w:t>
      </w:r>
      <w:proofErr w:type="spellStart"/>
      <w:r w:rsidRPr="004A0780">
        <w:rPr>
          <w:rFonts w:cs="Times New Roman"/>
          <w:szCs w:val="24"/>
          <w:lang w:val="ru-RU"/>
        </w:rPr>
        <w:t>свързани</w:t>
      </w:r>
      <w:proofErr w:type="spellEnd"/>
      <w:r w:rsidRPr="004A0780">
        <w:rPr>
          <w:rFonts w:cs="Times New Roman"/>
          <w:szCs w:val="24"/>
          <w:lang w:val="ru-RU"/>
        </w:rPr>
        <w:t xml:space="preserve"> с </w:t>
      </w:r>
      <w:proofErr w:type="spellStart"/>
      <w:r w:rsidRPr="004A0780">
        <w:rPr>
          <w:rFonts w:cs="Times New Roman"/>
          <w:szCs w:val="24"/>
          <w:lang w:val="ru-RU"/>
        </w:rPr>
        <w:t>искането</w:t>
      </w:r>
      <w:proofErr w:type="spellEnd"/>
      <w:r w:rsidRPr="004A0780">
        <w:rPr>
          <w:rFonts w:cs="Times New Roman"/>
          <w:szCs w:val="24"/>
          <w:lang w:val="ru-RU"/>
        </w:rPr>
        <w:t xml:space="preserve"> за </w:t>
      </w:r>
      <w:proofErr w:type="spellStart"/>
      <w:r w:rsidRPr="004A0780">
        <w:rPr>
          <w:rFonts w:cs="Times New Roman"/>
          <w:szCs w:val="24"/>
          <w:lang w:val="ru-RU"/>
        </w:rPr>
        <w:t>плащане</w:t>
      </w:r>
      <w:proofErr w:type="spellEnd"/>
      <w:r w:rsidRPr="004A0780">
        <w:rPr>
          <w:rFonts w:cs="Times New Roman"/>
          <w:szCs w:val="24"/>
          <w:lang w:val="ru-RU"/>
        </w:rPr>
        <w:t xml:space="preserve">, </w:t>
      </w:r>
      <w:proofErr w:type="spellStart"/>
      <w:r w:rsidRPr="004A0780">
        <w:rPr>
          <w:rFonts w:cs="Times New Roman"/>
          <w:szCs w:val="24"/>
          <w:lang w:val="ru-RU"/>
        </w:rPr>
        <w:t>включително</w:t>
      </w:r>
      <w:proofErr w:type="spellEnd"/>
      <w:r w:rsidRPr="004A0780">
        <w:rPr>
          <w:rFonts w:cs="Times New Roman"/>
          <w:szCs w:val="24"/>
          <w:lang w:val="ru-RU"/>
        </w:rPr>
        <w:t xml:space="preserve"> посещения на </w:t>
      </w:r>
      <w:proofErr w:type="spellStart"/>
      <w:r w:rsidRPr="004A0780">
        <w:rPr>
          <w:rFonts w:cs="Times New Roman"/>
          <w:szCs w:val="24"/>
          <w:lang w:val="ru-RU"/>
        </w:rPr>
        <w:t>място</w:t>
      </w:r>
      <w:proofErr w:type="spellEnd"/>
      <w:r w:rsidRPr="004A0780">
        <w:rPr>
          <w:rFonts w:cs="Times New Roman"/>
          <w:szCs w:val="24"/>
          <w:lang w:val="ru-RU"/>
        </w:rPr>
        <w:t xml:space="preserve">; </w:t>
      </w:r>
    </w:p>
    <w:p w14:paraId="476B14A4" w14:textId="77777777" w:rsidR="000A2D4E" w:rsidRPr="004A0780" w:rsidRDefault="000A2D4E" w:rsidP="000A2D4E">
      <w:pPr>
        <w:pStyle w:val="a9"/>
        <w:numPr>
          <w:ilvl w:val="0"/>
          <w:numId w:val="12"/>
        </w:numPr>
        <w:shd w:val="clear" w:color="auto" w:fill="FFFFFF"/>
        <w:tabs>
          <w:tab w:val="center" w:pos="0"/>
        </w:tabs>
        <w:rPr>
          <w:rFonts w:cs="Times New Roman"/>
          <w:szCs w:val="24"/>
          <w:lang w:val="bg-BG"/>
        </w:rPr>
      </w:pPr>
      <w:r w:rsidRPr="004A0780">
        <w:rPr>
          <w:rFonts w:cs="Times New Roman"/>
          <w:szCs w:val="24"/>
          <w:lang w:val="bg-BG"/>
        </w:rPr>
        <w:t xml:space="preserve">може да извърши проверка на място за установяване на фактическото съответствие с представените документи. </w:t>
      </w:r>
    </w:p>
    <w:p w14:paraId="7203AFB1" w14:textId="77777777" w:rsidR="000A2D4E" w:rsidRPr="004A0780" w:rsidRDefault="000A2D4E" w:rsidP="000A2D4E">
      <w:pPr>
        <w:ind w:firstLine="705"/>
        <w:jc w:val="both"/>
        <w:rPr>
          <w:rFonts w:cs="Times New Roman"/>
          <w:sz w:val="24"/>
          <w:szCs w:val="24"/>
          <w:shd w:val="clear" w:color="auto" w:fill="FEFEFE"/>
          <w:lang w:val="bg-BG"/>
        </w:rPr>
      </w:pPr>
      <w:r w:rsidRPr="004A0780">
        <w:rPr>
          <w:rFonts w:cs="Times New Roman"/>
          <w:b/>
          <w:sz w:val="24"/>
          <w:szCs w:val="24"/>
          <w:lang w:val="ru-RU"/>
        </w:rPr>
        <w:t>(2)</w:t>
      </w:r>
      <w:r w:rsidRPr="004A0780">
        <w:rPr>
          <w:rFonts w:cs="Times New Roman"/>
          <w:sz w:val="24"/>
          <w:szCs w:val="24"/>
          <w:lang w:val="ru-RU"/>
        </w:rPr>
        <w:t xml:space="preserve"> </w:t>
      </w:r>
      <w:r w:rsidRPr="004A0780">
        <w:rPr>
          <w:rFonts w:cs="Times New Roman"/>
          <w:b/>
          <w:sz w:val="24"/>
          <w:szCs w:val="24"/>
          <w:lang w:val="bg-BG"/>
        </w:rPr>
        <w:t xml:space="preserve">ФОНДЪТ </w:t>
      </w:r>
      <w:r w:rsidRPr="004A0780">
        <w:rPr>
          <w:rFonts w:cs="Times New Roman"/>
          <w:sz w:val="24"/>
          <w:szCs w:val="24"/>
          <w:lang w:val="bg-BG"/>
        </w:rPr>
        <w:t xml:space="preserve">има право да изисква от </w:t>
      </w:r>
      <w:r w:rsidRPr="004A0780">
        <w:rPr>
          <w:rFonts w:cs="Times New Roman"/>
          <w:b/>
          <w:sz w:val="24"/>
          <w:szCs w:val="24"/>
          <w:lang w:val="bg-BG"/>
        </w:rPr>
        <w:t>БЕНЕФИЦИЕНТА</w:t>
      </w:r>
      <w:r w:rsidRPr="004A0780">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4A0780">
        <w:rPr>
          <w:rFonts w:cs="Times New Roman"/>
          <w:sz w:val="24"/>
          <w:szCs w:val="24"/>
          <w:shd w:val="clear" w:color="auto" w:fill="FEFEFE"/>
          <w:lang w:val="bg-BG"/>
        </w:rPr>
        <w:t xml:space="preserve">информация за осъществяването </w:t>
      </w:r>
      <w:proofErr w:type="gramStart"/>
      <w:r w:rsidRPr="004A0780">
        <w:rPr>
          <w:rFonts w:cs="Times New Roman"/>
          <w:sz w:val="24"/>
          <w:szCs w:val="24"/>
          <w:shd w:val="clear" w:color="auto" w:fill="FEFEFE"/>
          <w:lang w:val="bg-BG"/>
        </w:rPr>
        <w:t>на</w:t>
      </w:r>
      <w:proofErr w:type="gramEnd"/>
      <w:r w:rsidRPr="004A0780">
        <w:rPr>
          <w:rFonts w:cs="Times New Roman"/>
          <w:sz w:val="24"/>
          <w:szCs w:val="24"/>
          <w:shd w:val="clear" w:color="auto" w:fill="FEFEFE"/>
          <w:lang w:val="bg-BG"/>
        </w:rPr>
        <w:t xml:space="preserve"> подпомаганата дейност. </w:t>
      </w:r>
      <w:r w:rsidRPr="004A0780" w:rsidDel="00C83AF9">
        <w:rPr>
          <w:rFonts w:cs="Times New Roman"/>
          <w:sz w:val="24"/>
          <w:szCs w:val="24"/>
          <w:shd w:val="clear" w:color="auto" w:fill="FEFEFE"/>
          <w:lang w:val="bg-BG"/>
        </w:rPr>
        <w:t xml:space="preserve"> </w:t>
      </w:r>
    </w:p>
    <w:p w14:paraId="12780A85"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w:t>
      </w:r>
      <w:r w:rsidRPr="004A0780">
        <w:rPr>
          <w:rFonts w:cs="Times New Roman"/>
          <w:b/>
          <w:sz w:val="24"/>
          <w:szCs w:val="24"/>
          <w:shd w:val="clear" w:color="auto" w:fill="FEFEFE"/>
          <w:lang w:val="ru-RU"/>
        </w:rPr>
        <w:t>3</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4A0780">
        <w:rPr>
          <w:rFonts w:cs="Times New Roman"/>
          <w:b/>
          <w:sz w:val="24"/>
          <w:szCs w:val="24"/>
          <w:lang w:val="bg-BG"/>
        </w:rPr>
        <w:t>БЕНЕФИЦИЕНТА</w:t>
      </w:r>
      <w:r w:rsidRPr="004A0780">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има право да изисква от </w:t>
      </w:r>
      <w:r w:rsidRPr="004A0780">
        <w:rPr>
          <w:rFonts w:cs="Times New Roman"/>
          <w:b/>
          <w:sz w:val="24"/>
          <w:szCs w:val="24"/>
          <w:lang w:val="bg-BG"/>
        </w:rPr>
        <w:t>БЕНЕФИЦИЕНТА</w:t>
      </w:r>
      <w:r w:rsidRPr="004A0780">
        <w:rPr>
          <w:rFonts w:cs="Times New Roman"/>
          <w:sz w:val="24"/>
          <w:szCs w:val="24"/>
          <w:shd w:val="clear" w:color="auto" w:fill="FEFEFE"/>
          <w:lang w:val="bg-BG"/>
        </w:rPr>
        <w:t xml:space="preserve"> представянето на допълнителни данни и/или документи и/или отстраняване на непълноти и неточности в определен от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срок, както и да извършва проверки във връзка с това. </w:t>
      </w:r>
    </w:p>
    <w:p w14:paraId="2238557A"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(4)</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 xml:space="preserve">ФОНДЪТ </w:t>
      </w:r>
      <w:r w:rsidRPr="004A0780">
        <w:rPr>
          <w:rFonts w:cs="Times New Roman"/>
          <w:sz w:val="24"/>
          <w:szCs w:val="24"/>
          <w:shd w:val="clear" w:color="auto" w:fill="FEFEFE"/>
          <w:lang w:val="bg-BG"/>
        </w:rPr>
        <w:t xml:space="preserve">има право да публикува информация за </w:t>
      </w:r>
      <w:r w:rsidRPr="004A0780">
        <w:rPr>
          <w:rFonts w:cs="Times New Roman"/>
          <w:b/>
          <w:sz w:val="24"/>
          <w:szCs w:val="24"/>
          <w:lang w:val="bg-BG"/>
        </w:rPr>
        <w:t>БЕНЕФИЦИЕНТА</w:t>
      </w:r>
      <w:r w:rsidRPr="004A0780">
        <w:rPr>
          <w:rFonts w:cs="Times New Roman"/>
          <w:b/>
          <w:sz w:val="24"/>
          <w:szCs w:val="24"/>
          <w:shd w:val="clear" w:color="auto" w:fill="FEFEFE"/>
          <w:lang w:val="ru-RU"/>
        </w:rPr>
        <w:t xml:space="preserve"> и/или МИГ</w:t>
      </w:r>
      <w:r w:rsidRPr="004A0780">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 и при спазване на предвидените за това изисквания.</w:t>
      </w:r>
    </w:p>
    <w:p w14:paraId="6633F5E5" w14:textId="77777777" w:rsidR="000A2D4E" w:rsidRPr="004A0780" w:rsidRDefault="000A2D4E" w:rsidP="000A2D4E">
      <w:pPr>
        <w:pStyle w:val="a9"/>
        <w:tabs>
          <w:tab w:val="center" w:pos="0"/>
        </w:tabs>
        <w:rPr>
          <w:rFonts w:cs="Times New Roman"/>
          <w:szCs w:val="24"/>
          <w:lang w:val="bg-BG"/>
        </w:rPr>
      </w:pPr>
      <w:r w:rsidRPr="004A0780">
        <w:rPr>
          <w:rFonts w:cs="Times New Roman"/>
          <w:szCs w:val="24"/>
          <w:shd w:val="clear" w:color="auto" w:fill="FEFEFE"/>
          <w:lang w:val="bg-BG"/>
        </w:rPr>
        <w:tab/>
      </w:r>
      <w:r w:rsidRPr="004A0780">
        <w:rPr>
          <w:rFonts w:cs="Times New Roman"/>
          <w:b/>
          <w:szCs w:val="24"/>
          <w:shd w:val="clear" w:color="auto" w:fill="FEFEFE"/>
          <w:lang w:val="bg-BG"/>
        </w:rPr>
        <w:t xml:space="preserve">Чл. 9. (1) </w:t>
      </w:r>
      <w:r w:rsidRPr="004A0780">
        <w:rPr>
          <w:rFonts w:cs="Times New Roman"/>
          <w:b/>
          <w:szCs w:val="24"/>
          <w:lang w:val="bg-BG"/>
        </w:rPr>
        <w:t>ФОНДЪТ</w:t>
      </w:r>
      <w:r w:rsidRPr="004A0780">
        <w:rPr>
          <w:rFonts w:cs="Times New Roman"/>
          <w:szCs w:val="24"/>
          <w:lang w:val="bg-BG"/>
        </w:rPr>
        <w:t xml:space="preserve"> има право да откаже пълно или частично изплащане на финансовата помощ по подаденото от </w:t>
      </w:r>
      <w:r w:rsidRPr="004A0780">
        <w:rPr>
          <w:rFonts w:cs="Times New Roman"/>
          <w:b/>
          <w:szCs w:val="24"/>
          <w:lang w:val="bg-BG"/>
        </w:rPr>
        <w:t>БЕНЕФИЦИЕНТА</w:t>
      </w:r>
      <w:r w:rsidRPr="004A0780">
        <w:rPr>
          <w:rFonts w:cs="Times New Roman"/>
          <w:b/>
          <w:szCs w:val="24"/>
          <w:shd w:val="clear" w:color="auto" w:fill="FEFEFE"/>
          <w:lang w:val="bg-BG"/>
        </w:rPr>
        <w:t xml:space="preserve"> </w:t>
      </w:r>
      <w:r w:rsidRPr="004A0780">
        <w:rPr>
          <w:rFonts w:cs="Times New Roman"/>
          <w:szCs w:val="24"/>
          <w:lang w:val="bg-BG"/>
        </w:rPr>
        <w:t xml:space="preserve">искане за междинно или окончателно плащане, </w:t>
      </w:r>
      <w:r w:rsidRPr="004A0780">
        <w:rPr>
          <w:rFonts w:cs="Times New Roman"/>
          <w:szCs w:val="24"/>
          <w:shd w:val="clear" w:color="auto" w:fill="FEFEFE"/>
          <w:lang w:val="bg-BG"/>
        </w:rPr>
        <w:t>както и да изиска възстановяване на част или цялата помощ</w:t>
      </w:r>
      <w:r w:rsidRPr="004A0780">
        <w:rPr>
          <w:rFonts w:cs="Times New Roman"/>
          <w:szCs w:val="24"/>
          <w:lang w:val="bg-BG"/>
        </w:rPr>
        <w:t>, ведно със законна лихва върху сумите, при наличие на някое от следните обстоятелства:</w:t>
      </w:r>
    </w:p>
    <w:p w14:paraId="726D4474"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1. при извършване на административни и проверки на място бъде установено непредставяне на документ, непълнота, несъответствие или неточност в представени от бенефициента документи или заявени данни, както и ако не са отстранени или не са представени изисканите документи в определения срок, когато е дадена такава възможност;</w:t>
      </w:r>
    </w:p>
    <w:p w14:paraId="64E8166A"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shd w:val="clear" w:color="auto" w:fill="FEFEFE"/>
          <w:lang w:val="bg-BG"/>
        </w:rPr>
        <w:tab/>
        <w:t xml:space="preserve">2. установи несъответствие с целите, дейностите и изискванията, определени в стратегията за водено от общностите местно развитие </w:t>
      </w:r>
      <w:r w:rsidRPr="004A0780">
        <w:rPr>
          <w:rFonts w:cs="Times New Roman"/>
          <w:szCs w:val="24"/>
          <w:shd w:val="clear" w:color="auto" w:fill="FEFEFE"/>
          <w:lang w:val="ru-RU"/>
        </w:rPr>
        <w:t>(</w:t>
      </w:r>
      <w:r w:rsidRPr="004A0780">
        <w:rPr>
          <w:rFonts w:cs="Times New Roman"/>
          <w:szCs w:val="24"/>
          <w:shd w:val="clear" w:color="auto" w:fill="FEFEFE"/>
          <w:lang w:val="bg-BG"/>
        </w:rPr>
        <w:t>ВОМР</w:t>
      </w:r>
      <w:r w:rsidRPr="004A0780">
        <w:rPr>
          <w:rFonts w:cs="Times New Roman"/>
          <w:szCs w:val="24"/>
          <w:shd w:val="clear" w:color="auto" w:fill="FEFEFE"/>
          <w:lang w:val="ru-RU"/>
        </w:rPr>
        <w:t>)</w:t>
      </w:r>
      <w:r w:rsidRPr="004A0780">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14:paraId="36B0DF83"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4A0780">
        <w:rPr>
          <w:rFonts w:cs="Times New Roman"/>
          <w:b/>
          <w:szCs w:val="24"/>
          <w:lang w:val="bg-BG"/>
        </w:rPr>
        <w:t>БЕНЕФИЦИЕНТЪТ</w:t>
      </w:r>
      <w:r w:rsidRPr="004A0780">
        <w:rPr>
          <w:rFonts w:cs="Times New Roman"/>
          <w:b/>
          <w:szCs w:val="24"/>
          <w:shd w:val="clear" w:color="auto" w:fill="FEFEFE"/>
          <w:lang w:val="bg-BG"/>
        </w:rPr>
        <w:t xml:space="preserve"> </w:t>
      </w:r>
      <w:r w:rsidRPr="004A0780">
        <w:rPr>
          <w:rFonts w:cs="Times New Roman"/>
          <w:szCs w:val="24"/>
          <w:shd w:val="clear" w:color="auto" w:fill="FEFEFE"/>
          <w:lang w:val="bg-BG"/>
        </w:rPr>
        <w:t xml:space="preserve">е придобил активи и/или изпълнил дейности - предмет на подпомагането, с технически параметри или в отклонение от количествено-стойностна сметка, различни от одобрените от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и не е уведомил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по реда на Раздел V</w:t>
      </w:r>
      <w:r w:rsidRPr="004A0780">
        <w:rPr>
          <w:rFonts w:cs="Times New Roman"/>
          <w:szCs w:val="24"/>
          <w:shd w:val="clear" w:color="auto" w:fill="FEFEFE"/>
        </w:rPr>
        <w:t>II</w:t>
      </w:r>
      <w:r w:rsidRPr="004A0780">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инвестицията/дейността, съгласно одобрения проект, или водят до несъответствие с целите, дейностите, изискванията и критериите за оценка, определени в </w:t>
      </w:r>
      <w:r w:rsidRPr="004A0780">
        <w:rPr>
          <w:snapToGrid w:val="0"/>
          <w:szCs w:val="24"/>
          <w:lang w:val="bg-BG"/>
        </w:rPr>
        <w:t>стратегията за ВОМР</w:t>
      </w:r>
      <w:r w:rsidRPr="004A0780">
        <w:rPr>
          <w:rFonts w:cs="Times New Roman"/>
          <w:szCs w:val="24"/>
          <w:lang w:val="bg-BG"/>
        </w:rPr>
        <w:t xml:space="preserve"> </w:t>
      </w:r>
      <w:r w:rsidRPr="004A0780">
        <w:rPr>
          <w:rFonts w:cs="Times New Roman"/>
          <w:szCs w:val="24"/>
          <w:shd w:val="clear" w:color="auto" w:fill="FEFEFE"/>
          <w:lang w:val="bg-BG"/>
        </w:rPr>
        <w:t>и този договор, включително приложенията към него</w:t>
      </w:r>
      <w:r w:rsidRPr="004A0780">
        <w:rPr>
          <w:rFonts w:cs="Times New Roman"/>
          <w:szCs w:val="24"/>
          <w:lang w:val="bg-BG"/>
        </w:rPr>
        <w:t xml:space="preserve">; </w:t>
      </w:r>
    </w:p>
    <w:p w14:paraId="3A7B79DC" w14:textId="7777777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szCs w:val="24"/>
          <w:lang w:val="bg-BG"/>
        </w:rPr>
        <w:tab/>
        <w:t xml:space="preserve">4. </w:t>
      </w:r>
      <w:r w:rsidRPr="004A0780">
        <w:rPr>
          <w:rFonts w:cs="Times New Roman"/>
          <w:szCs w:val="24"/>
          <w:shd w:val="clear" w:color="auto" w:fill="FEFEFE"/>
          <w:lang w:val="bg-BG"/>
        </w:rPr>
        <w:t xml:space="preserve">установи, че </w:t>
      </w:r>
      <w:r w:rsidRPr="004A0780">
        <w:rPr>
          <w:rFonts w:cs="Times New Roman"/>
          <w:b/>
          <w:szCs w:val="24"/>
          <w:lang w:val="bg-BG"/>
        </w:rPr>
        <w:t>БЕНЕФИЦИЕНТЪТ</w:t>
      </w:r>
      <w:r w:rsidRPr="004A0780">
        <w:rPr>
          <w:rFonts w:cs="Times New Roman"/>
          <w:b/>
          <w:szCs w:val="24"/>
          <w:shd w:val="clear" w:color="auto" w:fill="FEFEFE"/>
          <w:lang w:val="bg-BG"/>
        </w:rPr>
        <w:t xml:space="preserve"> </w:t>
      </w:r>
      <w:r w:rsidRPr="004A0780">
        <w:rPr>
          <w:rFonts w:cs="Times New Roman"/>
          <w:szCs w:val="24"/>
          <w:shd w:val="clear" w:color="auto" w:fill="FEFEFE"/>
          <w:lang w:val="bg-BG"/>
        </w:rPr>
        <w:t>е получил публична финансова помощ от националния бюджет и</w:t>
      </w:r>
      <w:r w:rsidRPr="004A0780">
        <w:rPr>
          <w:rFonts w:cs="Times New Roman"/>
          <w:szCs w:val="24"/>
          <w:shd w:val="clear" w:color="auto" w:fill="FEFEFE"/>
          <w:lang w:val="ru-RU"/>
        </w:rPr>
        <w:t>/</w:t>
      </w:r>
      <w:r w:rsidRPr="004A0780">
        <w:rPr>
          <w:rFonts w:cs="Times New Roman"/>
          <w:szCs w:val="24"/>
          <w:shd w:val="clear" w:color="auto" w:fill="FEFEFE"/>
          <w:lang w:val="bg-BG"/>
        </w:rPr>
        <w:t xml:space="preserve">или от бюджета на Европейския съюз </w:t>
      </w:r>
      <w:r w:rsidRPr="004A0780">
        <w:rPr>
          <w:rFonts w:cs="Times New Roman"/>
          <w:szCs w:val="24"/>
          <w:shd w:val="clear" w:color="auto" w:fill="FEFEFE"/>
          <w:lang w:val="ru-RU"/>
        </w:rPr>
        <w:t>(</w:t>
      </w:r>
      <w:r w:rsidRPr="004A0780">
        <w:rPr>
          <w:rFonts w:cs="Times New Roman"/>
          <w:szCs w:val="24"/>
          <w:shd w:val="clear" w:color="auto" w:fill="FEFEFE"/>
          <w:lang w:val="bg-BG"/>
        </w:rPr>
        <w:t>ЕС</w:t>
      </w:r>
      <w:r w:rsidRPr="004A0780">
        <w:rPr>
          <w:rFonts w:cs="Times New Roman"/>
          <w:szCs w:val="24"/>
          <w:shd w:val="clear" w:color="auto" w:fill="FEFEFE"/>
          <w:lang w:val="ru-RU"/>
        </w:rPr>
        <w:t>)</w:t>
      </w:r>
      <w:r w:rsidRPr="004A0780">
        <w:rPr>
          <w:rFonts w:cs="Times New Roman"/>
          <w:szCs w:val="24"/>
          <w:shd w:val="clear" w:color="auto" w:fill="FEFEFE"/>
          <w:lang w:val="bg-BG"/>
        </w:rPr>
        <w:t xml:space="preserve"> за същата инвестиция и/или дейност. </w:t>
      </w:r>
    </w:p>
    <w:p w14:paraId="2DFEBB86" w14:textId="77777777" w:rsidR="000A2D4E" w:rsidRPr="004A0780" w:rsidRDefault="000A2D4E" w:rsidP="000A2D4E">
      <w:pPr>
        <w:pStyle w:val="a9"/>
        <w:shd w:val="clear" w:color="auto" w:fill="FFFFFF"/>
        <w:tabs>
          <w:tab w:val="center" w:pos="0"/>
        </w:tabs>
        <w:rPr>
          <w:rFonts w:cs="Times New Roman"/>
          <w:szCs w:val="24"/>
          <w:shd w:val="clear" w:color="auto" w:fill="FEFEFE"/>
          <w:lang w:val="bg-BG"/>
        </w:rPr>
      </w:pPr>
      <w:r w:rsidRPr="004A0780">
        <w:rPr>
          <w:rFonts w:cs="Times New Roman"/>
          <w:szCs w:val="24"/>
          <w:shd w:val="clear" w:color="auto" w:fill="FEFEFE"/>
          <w:lang w:val="bg-BG"/>
        </w:rPr>
        <w:tab/>
        <w:t xml:space="preserve">5. установи, че </w:t>
      </w:r>
      <w:r w:rsidRPr="004A0780">
        <w:rPr>
          <w:rFonts w:cs="Times New Roman"/>
          <w:b/>
          <w:szCs w:val="24"/>
          <w:lang w:val="bg-BG"/>
        </w:rPr>
        <w:t>БЕНЕФИЦИЕНТЪТ</w:t>
      </w:r>
      <w:r w:rsidRPr="004A0780">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14:paraId="206CCBEA" w14:textId="7777777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bg-BG"/>
        </w:rPr>
        <w:lastRenderedPageBreak/>
        <w:tab/>
        <w:t xml:space="preserve">6. установи несъответствия с условията и реда на приложимите подзаконови нормативни актове към Закона за подпомагане на земеделските производители </w:t>
      </w:r>
      <w:r w:rsidRPr="004A0780">
        <w:rPr>
          <w:rFonts w:cs="Times New Roman"/>
          <w:szCs w:val="24"/>
          <w:shd w:val="clear" w:color="auto" w:fill="FEFEFE"/>
          <w:lang w:val="ru-RU"/>
        </w:rPr>
        <w:t>(</w:t>
      </w:r>
      <w:r w:rsidRPr="004A0780">
        <w:rPr>
          <w:rFonts w:cs="Times New Roman"/>
          <w:szCs w:val="24"/>
          <w:shd w:val="clear" w:color="auto" w:fill="FEFEFE"/>
          <w:lang w:val="bg-BG"/>
        </w:rPr>
        <w:t>ЗПЗП</w:t>
      </w:r>
      <w:r w:rsidRPr="004A0780">
        <w:rPr>
          <w:rFonts w:cs="Times New Roman"/>
          <w:szCs w:val="24"/>
          <w:shd w:val="clear" w:color="auto" w:fill="FEFEFE"/>
          <w:lang w:val="ru-RU"/>
        </w:rPr>
        <w:t>);</w:t>
      </w:r>
      <w:r w:rsidRPr="004A0780">
        <w:rPr>
          <w:rFonts w:cs="Times New Roman"/>
          <w:szCs w:val="24"/>
          <w:shd w:val="clear" w:color="auto" w:fill="FEFEFE"/>
          <w:lang w:val="bg-BG"/>
        </w:rPr>
        <w:t xml:space="preserve"> </w:t>
      </w:r>
    </w:p>
    <w:p w14:paraId="08D78762" w14:textId="7777777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7. установи, че </w:t>
      </w:r>
      <w:r w:rsidRPr="004A0780">
        <w:rPr>
          <w:rFonts w:cs="Times New Roman"/>
          <w:b/>
          <w:szCs w:val="24"/>
          <w:lang w:val="bg-BG"/>
        </w:rPr>
        <w:t>БЕНЕФИЦИЕНТЪТ</w:t>
      </w:r>
      <w:r w:rsidRPr="004A0780">
        <w:rPr>
          <w:rFonts w:cs="Times New Roman"/>
          <w:szCs w:val="24"/>
          <w:shd w:val="clear" w:color="auto" w:fill="FEFEFE"/>
          <w:lang w:val="bg-BG"/>
        </w:rPr>
        <w:t xml:space="preserve"> е променил предмета на подпомаганата дейност</w:t>
      </w:r>
      <w:r w:rsidRPr="004A0780">
        <w:rPr>
          <w:rFonts w:cs="Times New Roman"/>
          <w:szCs w:val="24"/>
          <w:shd w:val="clear" w:color="auto" w:fill="FEFEFE"/>
          <w:lang w:val="ru-RU"/>
        </w:rPr>
        <w:t>;</w:t>
      </w:r>
    </w:p>
    <w:p w14:paraId="4F7176FE" w14:textId="77777777" w:rsidR="000A2D4E" w:rsidRPr="004A0780" w:rsidRDefault="000A2D4E" w:rsidP="000A2D4E">
      <w:pPr>
        <w:ind w:firstLine="480"/>
        <w:jc w:val="both"/>
        <w:rPr>
          <w:rFonts w:cs="Times New Roman"/>
          <w:sz w:val="24"/>
          <w:szCs w:val="24"/>
          <w:lang w:val="ru-RU"/>
        </w:rPr>
      </w:pPr>
      <w:r w:rsidRPr="004A0780">
        <w:rPr>
          <w:rFonts w:cs="Times New Roman"/>
          <w:sz w:val="24"/>
          <w:szCs w:val="24"/>
          <w:shd w:val="clear" w:color="auto" w:fill="FEFEFE"/>
          <w:lang w:val="bg-BG"/>
        </w:rPr>
        <w:tab/>
        <w:t xml:space="preserve">8. установи, че </w:t>
      </w:r>
      <w:r w:rsidRPr="004A0780">
        <w:rPr>
          <w:rFonts w:cs="Times New Roman"/>
          <w:b/>
          <w:sz w:val="24"/>
          <w:szCs w:val="24"/>
          <w:lang w:val="bg-BG"/>
        </w:rPr>
        <w:t>БЕНЕФИЦИЕНТЪТ</w:t>
      </w:r>
      <w:r w:rsidRPr="004A0780">
        <w:rPr>
          <w:rFonts w:cs="Times New Roman"/>
          <w:b/>
          <w:sz w:val="24"/>
          <w:szCs w:val="24"/>
          <w:shd w:val="clear" w:color="auto" w:fill="FEFEFE"/>
          <w:lang w:val="bg-BG"/>
        </w:rPr>
        <w:t xml:space="preserve"> </w:t>
      </w:r>
      <w:r w:rsidRPr="004A0780">
        <w:rPr>
          <w:rFonts w:cs="Times New Roman"/>
          <w:sz w:val="24"/>
          <w:szCs w:val="24"/>
          <w:lang w:val="ru-RU"/>
        </w:rPr>
        <w:t xml:space="preserve">или </w:t>
      </w:r>
      <w:proofErr w:type="spellStart"/>
      <w:r w:rsidRPr="004A0780">
        <w:rPr>
          <w:rFonts w:cs="Times New Roman"/>
          <w:sz w:val="24"/>
          <w:szCs w:val="24"/>
          <w:lang w:val="ru-RU"/>
        </w:rPr>
        <w:t>негов</w:t>
      </w:r>
      <w:proofErr w:type="spellEnd"/>
      <w:r w:rsidRPr="004A0780">
        <w:rPr>
          <w:rFonts w:cs="Times New Roman"/>
          <w:sz w:val="24"/>
          <w:szCs w:val="24"/>
          <w:lang w:val="ru-RU"/>
        </w:rPr>
        <w:t xml:space="preserve"> законен или </w:t>
      </w:r>
      <w:proofErr w:type="spellStart"/>
      <w:r w:rsidRPr="004A0780">
        <w:rPr>
          <w:rFonts w:cs="Times New Roman"/>
          <w:sz w:val="24"/>
          <w:szCs w:val="24"/>
          <w:lang w:val="ru-RU"/>
        </w:rPr>
        <w:t>упълномощен</w:t>
      </w:r>
      <w:proofErr w:type="spellEnd"/>
      <w:r w:rsidRPr="004A0780">
        <w:rPr>
          <w:rFonts w:cs="Times New Roman"/>
          <w:sz w:val="24"/>
          <w:szCs w:val="24"/>
          <w:lang w:val="ru-RU"/>
        </w:rPr>
        <w:t xml:space="preserve"> </w:t>
      </w:r>
      <w:proofErr w:type="spellStart"/>
      <w:r w:rsidRPr="004A0780">
        <w:rPr>
          <w:rFonts w:cs="Times New Roman"/>
          <w:sz w:val="24"/>
          <w:szCs w:val="24"/>
          <w:lang w:val="ru-RU"/>
        </w:rPr>
        <w:t>представител</w:t>
      </w:r>
      <w:proofErr w:type="spellEnd"/>
      <w:r w:rsidRPr="004A0780">
        <w:rPr>
          <w:rFonts w:cs="Times New Roman"/>
          <w:sz w:val="24"/>
          <w:szCs w:val="24"/>
          <w:lang w:val="ru-RU"/>
        </w:rPr>
        <w:t xml:space="preserve"> </w:t>
      </w:r>
      <w:proofErr w:type="spellStart"/>
      <w:r w:rsidRPr="004A0780">
        <w:rPr>
          <w:rFonts w:cs="Times New Roman"/>
          <w:sz w:val="24"/>
          <w:szCs w:val="24"/>
          <w:lang w:val="ru-RU"/>
        </w:rPr>
        <w:t>попада</w:t>
      </w:r>
      <w:proofErr w:type="spellEnd"/>
      <w:r w:rsidRPr="004A0780">
        <w:rPr>
          <w:rFonts w:cs="Times New Roman"/>
          <w:sz w:val="24"/>
          <w:szCs w:val="24"/>
          <w:lang w:val="ru-RU"/>
        </w:rPr>
        <w:t xml:space="preserve"> в </w:t>
      </w:r>
      <w:proofErr w:type="spellStart"/>
      <w:r w:rsidRPr="004A0780">
        <w:rPr>
          <w:rFonts w:cs="Times New Roman"/>
          <w:sz w:val="24"/>
          <w:szCs w:val="24"/>
          <w:lang w:val="ru-RU"/>
        </w:rPr>
        <w:t>някоя</w:t>
      </w:r>
      <w:proofErr w:type="spellEnd"/>
      <w:r w:rsidRPr="004A0780">
        <w:rPr>
          <w:rFonts w:cs="Times New Roman"/>
          <w:sz w:val="24"/>
          <w:szCs w:val="24"/>
          <w:lang w:val="ru-RU"/>
        </w:rPr>
        <w:t xml:space="preserve"> от </w:t>
      </w:r>
      <w:proofErr w:type="spellStart"/>
      <w:r w:rsidRPr="004A0780">
        <w:rPr>
          <w:rFonts w:cs="Times New Roman"/>
          <w:sz w:val="24"/>
          <w:szCs w:val="24"/>
          <w:lang w:val="ru-RU"/>
        </w:rPr>
        <w:t>категориите</w:t>
      </w:r>
      <w:proofErr w:type="spellEnd"/>
      <w:r w:rsidRPr="004A0780">
        <w:rPr>
          <w:rFonts w:cs="Times New Roman"/>
          <w:sz w:val="24"/>
          <w:szCs w:val="24"/>
          <w:lang w:val="ru-RU"/>
        </w:rPr>
        <w:t xml:space="preserve">, </w:t>
      </w:r>
      <w:proofErr w:type="spellStart"/>
      <w:r w:rsidRPr="004A0780">
        <w:rPr>
          <w:rFonts w:cs="Times New Roman"/>
          <w:sz w:val="24"/>
          <w:szCs w:val="24"/>
          <w:lang w:val="ru-RU"/>
        </w:rPr>
        <w:t>определени</w:t>
      </w:r>
      <w:proofErr w:type="spellEnd"/>
      <w:r w:rsidRPr="004A0780">
        <w:rPr>
          <w:rFonts w:cs="Times New Roman"/>
          <w:sz w:val="24"/>
          <w:szCs w:val="24"/>
          <w:lang w:val="ru-RU"/>
        </w:rPr>
        <w:t xml:space="preserve"> в чл. 12, ал. 3</w:t>
      </w:r>
      <w:r w:rsidRPr="004A0780">
        <w:rPr>
          <w:rFonts w:cs="Times New Roman"/>
          <w:sz w:val="24"/>
          <w:szCs w:val="24"/>
          <w:lang w:val="bg-BG"/>
        </w:rPr>
        <w:t xml:space="preserve"> от </w:t>
      </w:r>
      <w:r w:rsidRPr="004A0780">
        <w:rPr>
          <w:snapToGrid w:val="0"/>
          <w:sz w:val="24"/>
          <w:szCs w:val="24"/>
          <w:lang w:val="bg-BG"/>
        </w:rPr>
        <w:t>Наредба № 22 от 14.12.2015 г.</w:t>
      </w:r>
      <w:r w:rsidRPr="004A0780">
        <w:rPr>
          <w:snapToGrid w:val="0"/>
          <w:sz w:val="24"/>
          <w:szCs w:val="24"/>
          <w:lang w:val="ru-RU"/>
        </w:rPr>
        <w:t>;</w:t>
      </w:r>
    </w:p>
    <w:p w14:paraId="4EEED78C"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shd w:val="clear" w:color="auto" w:fill="FEFEFE"/>
          <w:lang w:val="bg-BG"/>
        </w:rPr>
        <w:t xml:space="preserve">9. установи, че </w:t>
      </w:r>
      <w:r w:rsidRPr="004A0780">
        <w:rPr>
          <w:rFonts w:cs="Times New Roman"/>
          <w:szCs w:val="24"/>
          <w:lang w:val="bg-BG"/>
        </w:rPr>
        <w:t>юридическото лице или едноличният търговец, открил клона, не отговаря на изискванията на чл. 15, ал. 1, т. 1 от този договор;</w:t>
      </w:r>
    </w:p>
    <w:p w14:paraId="3BCFF791" w14:textId="77777777" w:rsidR="000A2D4E" w:rsidRPr="004A0780" w:rsidRDefault="000A2D4E" w:rsidP="000A2D4E">
      <w:pPr>
        <w:pStyle w:val="a9"/>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10. при неспазване на задълженията на </w:t>
      </w:r>
      <w:r w:rsidRPr="004A0780">
        <w:rPr>
          <w:rFonts w:cs="Times New Roman"/>
          <w:b/>
          <w:szCs w:val="24"/>
          <w:lang w:val="bg-BG"/>
        </w:rPr>
        <w:t xml:space="preserve">БЕНЕФИЦИЕНТА </w:t>
      </w:r>
      <w:r w:rsidRPr="004A0780">
        <w:rPr>
          <w:rFonts w:cs="Times New Roman"/>
          <w:szCs w:val="24"/>
          <w:lang w:val="bg-BG"/>
        </w:rPr>
        <w:t>по конкретните изисквания,</w:t>
      </w:r>
      <w:r w:rsidRPr="004A0780">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инфраструктура или в случай на производствени инвестиции.</w:t>
      </w:r>
    </w:p>
    <w:p w14:paraId="34594A1F" w14:textId="7A8534B9" w:rsidR="000A2D4E" w:rsidRPr="004A0780" w:rsidRDefault="000A2D4E" w:rsidP="000A2D4E">
      <w:pPr>
        <w:pStyle w:val="a9"/>
        <w:ind w:firstLine="720"/>
        <w:rPr>
          <w:rFonts w:cs="Times New Roman"/>
          <w:szCs w:val="24"/>
          <w:lang w:val="bg-BG"/>
        </w:rPr>
      </w:pPr>
      <w:proofErr w:type="gramStart"/>
      <w:r w:rsidRPr="004A0780">
        <w:rPr>
          <w:rFonts w:cs="Times New Roman"/>
          <w:szCs w:val="24"/>
          <w:shd w:val="clear" w:color="auto" w:fill="FEFEFE"/>
          <w:lang w:val="ru-RU"/>
        </w:rPr>
        <w:t>1</w:t>
      </w:r>
      <w:r w:rsidRPr="004A0780">
        <w:rPr>
          <w:rFonts w:cs="Times New Roman"/>
          <w:szCs w:val="24"/>
          <w:shd w:val="clear" w:color="auto" w:fill="FEFEFE"/>
          <w:lang w:val="bg-BG"/>
        </w:rPr>
        <w:t xml:space="preserve">1. когато изпълнението на инвестицията/дейността не е започнало в срока по чл. 6, ал. </w:t>
      </w:r>
      <w:r w:rsidR="004F3EA4">
        <w:rPr>
          <w:rFonts w:cs="Times New Roman"/>
          <w:szCs w:val="24"/>
          <w:shd w:val="clear" w:color="auto" w:fill="FEFEFE"/>
          <w:lang w:val="bg-BG"/>
        </w:rPr>
        <w:t>5</w:t>
      </w:r>
      <w:r w:rsidRPr="004A0780">
        <w:rPr>
          <w:rFonts w:cs="Times New Roman"/>
          <w:szCs w:val="24"/>
          <w:shd w:val="clear" w:color="auto" w:fill="FEFEFE"/>
          <w:lang w:val="bg-BG"/>
        </w:rPr>
        <w:t>, т. 1</w:t>
      </w:r>
      <w:r w:rsidR="004E20D5" w:rsidRPr="004A0780">
        <w:rPr>
          <w:rFonts w:cs="Times New Roman"/>
          <w:szCs w:val="24"/>
          <w:shd w:val="clear" w:color="auto" w:fill="FEFEFE"/>
          <w:lang w:val="bg-BG"/>
        </w:rPr>
        <w:t>,</w:t>
      </w:r>
      <w:r w:rsidRPr="004A0780">
        <w:rPr>
          <w:rFonts w:cs="Times New Roman"/>
          <w:szCs w:val="24"/>
          <w:shd w:val="clear" w:color="auto" w:fill="FEFEFE"/>
          <w:lang w:val="ru-RU"/>
        </w:rPr>
        <w:t xml:space="preserve"> </w:t>
      </w:r>
      <w:r w:rsidR="004E20D5" w:rsidRPr="004A0780">
        <w:rPr>
          <w:rFonts w:cs="Times New Roman"/>
          <w:szCs w:val="24"/>
          <w:shd w:val="clear" w:color="auto" w:fill="FEFEFE"/>
          <w:lang w:val="ru-RU"/>
        </w:rPr>
        <w:t xml:space="preserve">2 </w:t>
      </w:r>
      <w:r w:rsidRPr="004A0780">
        <w:rPr>
          <w:rFonts w:cs="Times New Roman"/>
          <w:szCs w:val="24"/>
          <w:shd w:val="clear" w:color="auto" w:fill="FEFEFE"/>
          <w:lang w:val="bg-BG"/>
        </w:rPr>
        <w:t xml:space="preserve">или </w:t>
      </w:r>
      <w:r w:rsidR="004E20D5" w:rsidRPr="004A0780">
        <w:rPr>
          <w:rFonts w:cs="Times New Roman"/>
          <w:szCs w:val="24"/>
          <w:shd w:val="clear" w:color="auto" w:fill="FEFEFE"/>
          <w:lang w:val="bg-BG"/>
        </w:rPr>
        <w:t>3</w:t>
      </w:r>
      <w:r w:rsidRPr="004A0780">
        <w:rPr>
          <w:rFonts w:cs="Times New Roman"/>
          <w:szCs w:val="24"/>
          <w:shd w:val="clear" w:color="auto" w:fill="FEFEFE"/>
          <w:lang w:val="bg-BG"/>
        </w:rPr>
        <w:t xml:space="preserve"> 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4A0780">
        <w:rPr>
          <w:rFonts w:cs="Times New Roman"/>
          <w:szCs w:val="24"/>
          <w:lang w:val="bg-BG"/>
        </w:rPr>
        <w:t xml:space="preserve"> не са изпълнени инвестициите/дейности</w:t>
      </w:r>
      <w:proofErr w:type="gramEnd"/>
      <w:r w:rsidRPr="004A0780">
        <w:rPr>
          <w:rFonts w:cs="Times New Roman"/>
          <w:szCs w:val="24"/>
          <w:lang w:val="bg-BG"/>
        </w:rPr>
        <w:t>, включени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4A0780">
        <w:rPr>
          <w:rFonts w:cs="Times New Roman"/>
          <w:szCs w:val="24"/>
          <w:shd w:val="clear" w:color="auto" w:fill="FEFEFE"/>
          <w:lang w:val="bg-BG"/>
        </w:rPr>
        <w:t>;</w:t>
      </w:r>
    </w:p>
    <w:p w14:paraId="607D55EF"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12. </w:t>
      </w:r>
      <w:r w:rsidRPr="004A0780">
        <w:rPr>
          <w:rFonts w:cs="Times New Roman"/>
          <w:b/>
          <w:sz w:val="24"/>
          <w:szCs w:val="24"/>
          <w:lang w:val="bg-BG"/>
        </w:rPr>
        <w:t>БЕНЕФИЦИЕНТЪТ</w:t>
      </w:r>
      <w:r w:rsidRPr="004A0780">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4A0780">
        <w:rPr>
          <w:rFonts w:ascii="Tahoma" w:hAnsi="Tahoma" w:cs="Tahoma"/>
          <w:color w:val="000000"/>
          <w:sz w:val="22"/>
          <w:szCs w:val="22"/>
          <w:lang w:val="ru-RU"/>
        </w:rPr>
        <w:t xml:space="preserve"> </w:t>
      </w:r>
      <w:r w:rsidRPr="004A0780">
        <w:rPr>
          <w:rFonts w:cs="Times New Roman"/>
          <w:color w:val="000000"/>
          <w:sz w:val="24"/>
          <w:szCs w:val="24"/>
          <w:lang w:val="ru-RU"/>
        </w:rPr>
        <w:t>чл. 61б, ал. 1, т. 1 и 2</w:t>
      </w:r>
      <w:r w:rsidRPr="004A0780">
        <w:rPr>
          <w:rFonts w:cs="Times New Roman"/>
          <w:sz w:val="24"/>
          <w:szCs w:val="24"/>
          <w:shd w:val="clear" w:color="auto" w:fill="FEFEFE"/>
          <w:lang w:val="bg-BG"/>
        </w:rPr>
        <w:t xml:space="preserve"> от </w:t>
      </w:r>
      <w:r w:rsidRPr="004A0780">
        <w:rPr>
          <w:rFonts w:cs="Times New Roman"/>
          <w:snapToGrid w:val="0"/>
          <w:sz w:val="24"/>
          <w:szCs w:val="24"/>
          <w:lang w:val="bg-BG"/>
        </w:rPr>
        <w:t>Наредба № 22 от 14.12.2015 г.</w:t>
      </w:r>
      <w:r w:rsidRPr="004A0780">
        <w:rPr>
          <w:rFonts w:cs="Times New Roman"/>
          <w:sz w:val="24"/>
          <w:szCs w:val="24"/>
          <w:lang w:val="bg-BG"/>
        </w:rPr>
        <w:t xml:space="preserve"> </w:t>
      </w:r>
      <w:r w:rsidRPr="004A0780">
        <w:rPr>
          <w:rFonts w:cs="Times New Roman"/>
          <w:sz w:val="24"/>
          <w:szCs w:val="24"/>
          <w:shd w:val="clear" w:color="auto" w:fill="FEFEFE"/>
          <w:lang w:val="bg-BG"/>
        </w:rPr>
        <w:t>или по действащ акт на правото на Европейския съюз;</w:t>
      </w:r>
    </w:p>
    <w:p w14:paraId="4356A763" w14:textId="77777777" w:rsidR="000A2D4E" w:rsidRPr="004A0780" w:rsidRDefault="000A2D4E" w:rsidP="000A2D4E">
      <w:pPr>
        <w:ind w:firstLine="708"/>
        <w:jc w:val="both"/>
        <w:rPr>
          <w:rFonts w:cs="Times New Roman"/>
          <w:sz w:val="24"/>
          <w:szCs w:val="24"/>
          <w:lang w:val="bg-BG"/>
        </w:rPr>
      </w:pPr>
      <w:r w:rsidRPr="004A0780">
        <w:rPr>
          <w:rFonts w:cs="Times New Roman"/>
          <w:sz w:val="24"/>
          <w:szCs w:val="24"/>
          <w:shd w:val="clear" w:color="auto" w:fill="FEFEFE"/>
          <w:lang w:val="bg-BG"/>
        </w:rPr>
        <w:t xml:space="preserve">13. по повод сключването или изпълнението на този договор пред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са представени от </w:t>
      </w:r>
      <w:r w:rsidRPr="004A0780">
        <w:rPr>
          <w:rFonts w:cs="Times New Roman"/>
          <w:b/>
          <w:sz w:val="24"/>
          <w:szCs w:val="24"/>
          <w:lang w:val="bg-BG"/>
        </w:rPr>
        <w:t>БЕНЕФИЦИЕНТА</w:t>
      </w:r>
      <w:r w:rsidRPr="004A0780">
        <w:rPr>
          <w:rFonts w:cs="Times New Roman"/>
          <w:sz w:val="24"/>
          <w:szCs w:val="24"/>
          <w:shd w:val="clear" w:color="auto" w:fill="FEFEFE"/>
          <w:lang w:val="bg-BG"/>
        </w:rPr>
        <w:t xml:space="preserve"> </w:t>
      </w:r>
      <w:r w:rsidRPr="004A0780">
        <w:rPr>
          <w:rFonts w:cs="Times New Roman"/>
          <w:sz w:val="24"/>
          <w:szCs w:val="24"/>
          <w:lang w:val="bg-BG"/>
        </w:rPr>
        <w:t xml:space="preserve">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4A0780">
        <w:rPr>
          <w:rFonts w:cs="Times New Roman"/>
          <w:b/>
          <w:sz w:val="24"/>
          <w:szCs w:val="24"/>
          <w:lang w:val="bg-BG"/>
        </w:rPr>
        <w:t>БЕНЕФИЦИЕНТА</w:t>
      </w:r>
      <w:r w:rsidRPr="004A0780">
        <w:rPr>
          <w:rFonts w:cs="Times New Roman"/>
          <w:sz w:val="24"/>
          <w:szCs w:val="24"/>
          <w:lang w:val="bg-BG"/>
        </w:rPr>
        <w:t xml:space="preserve"> (умисъл или небрежност);</w:t>
      </w:r>
    </w:p>
    <w:p w14:paraId="6E605A94"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14.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4A0780">
        <w:rPr>
          <w:rFonts w:cs="Times New Roman"/>
          <w:b/>
          <w:sz w:val="24"/>
          <w:szCs w:val="24"/>
          <w:lang w:val="bg-BG"/>
        </w:rPr>
        <w:t>БЕНЕФИЦИЕНТЪТ</w:t>
      </w:r>
      <w:r w:rsidRPr="004A0780">
        <w:rPr>
          <w:rFonts w:cs="Times New Roman"/>
          <w:sz w:val="24"/>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w:t>
      </w:r>
    </w:p>
    <w:p w14:paraId="017FC2E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15.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14:paraId="1D64B105"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16. </w:t>
      </w:r>
      <w:r w:rsidRPr="004A0780">
        <w:rPr>
          <w:rFonts w:cs="Times New Roman"/>
          <w:b/>
          <w:sz w:val="24"/>
          <w:szCs w:val="24"/>
          <w:lang w:val="bg-BG"/>
        </w:rPr>
        <w:t>БЕНЕФИЦИЕНТЪТ</w:t>
      </w:r>
      <w:r w:rsidRPr="004A0780">
        <w:rPr>
          <w:rFonts w:cs="Times New Roman"/>
          <w:sz w:val="24"/>
          <w:szCs w:val="24"/>
          <w:lang w:val="bg-BG"/>
        </w:rPr>
        <w:t xml:space="preserve"> е укрил умишлено или по небрежност не е уведомил </w:t>
      </w:r>
      <w:r w:rsidRPr="004A0780">
        <w:rPr>
          <w:rFonts w:cs="Times New Roman"/>
          <w:b/>
          <w:sz w:val="24"/>
          <w:szCs w:val="24"/>
          <w:lang w:val="bg-BG"/>
        </w:rPr>
        <w:t>ФОНДА</w:t>
      </w:r>
      <w:r w:rsidRPr="004A0780">
        <w:rPr>
          <w:rFonts w:cs="Times New Roman"/>
          <w:sz w:val="24"/>
          <w:szCs w:val="24"/>
          <w:lang w:val="bg-BG"/>
        </w:rPr>
        <w:t xml:space="preserve"> за настъпването на факти и обстоятелства от значение за изпълнението на одобрения проект;</w:t>
      </w:r>
    </w:p>
    <w:p w14:paraId="3AE7E0E3" w14:textId="7777777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17. </w:t>
      </w:r>
      <w:r w:rsidRPr="004A0780">
        <w:rPr>
          <w:rFonts w:cs="Times New Roman"/>
          <w:b/>
          <w:szCs w:val="24"/>
          <w:lang w:val="bg-BG"/>
        </w:rPr>
        <w:t>БЕНЕФИЦИЕНТЪТ</w:t>
      </w:r>
      <w:r w:rsidRPr="004A0780">
        <w:rPr>
          <w:rFonts w:cs="Times New Roman"/>
          <w:szCs w:val="24"/>
          <w:lang w:val="bg-BG"/>
        </w:rPr>
        <w:t xml:space="preserve"> поддържа несъответствие с което и да е от условията по стратегията за ВОМР, за които е получил интензитет на помощта по този договор в размер по-голям от основния по съответната </w:t>
      </w:r>
      <w:proofErr w:type="spellStart"/>
      <w:r w:rsidRPr="004A0780">
        <w:rPr>
          <w:rFonts w:cs="Times New Roman"/>
          <w:szCs w:val="24"/>
          <w:lang w:val="bg-BG"/>
        </w:rPr>
        <w:t>подмярка</w:t>
      </w:r>
      <w:proofErr w:type="spellEnd"/>
      <w:r w:rsidRPr="004A0780">
        <w:rPr>
          <w:rFonts w:cs="Times New Roman"/>
          <w:szCs w:val="24"/>
          <w:lang w:val="bg-BG"/>
        </w:rPr>
        <w:t xml:space="preserve"> от одобрената стратегия за местно развитие в съответствие с Приложение № </w:t>
      </w:r>
      <w:r w:rsidRPr="004A0780">
        <w:rPr>
          <w:rFonts w:cs="Times New Roman"/>
          <w:szCs w:val="24"/>
          <w:lang w:val="ru-RU"/>
        </w:rPr>
        <w:t>1</w:t>
      </w:r>
      <w:r w:rsidRPr="004A0780">
        <w:rPr>
          <w:rFonts w:cs="Times New Roman"/>
          <w:szCs w:val="24"/>
          <w:lang w:val="bg-BG"/>
        </w:rPr>
        <w:t xml:space="preserve"> към настоящия договор</w:t>
      </w:r>
      <w:r w:rsidRPr="004A0780">
        <w:rPr>
          <w:rFonts w:cs="Times New Roman"/>
          <w:szCs w:val="24"/>
          <w:lang w:val="ru-RU"/>
        </w:rPr>
        <w:t>;</w:t>
      </w:r>
    </w:p>
    <w:p w14:paraId="6CAB4229" w14:textId="77777777" w:rsidR="000A2D4E" w:rsidRPr="004A0780" w:rsidRDefault="000A2D4E" w:rsidP="000A2D4E">
      <w:pPr>
        <w:ind w:firstLine="480"/>
        <w:jc w:val="both"/>
        <w:rPr>
          <w:rFonts w:cs="Times New Roman"/>
          <w:sz w:val="24"/>
          <w:szCs w:val="24"/>
          <w:lang w:val="bg-BG"/>
        </w:rPr>
      </w:pPr>
      <w:r w:rsidRPr="004A0780">
        <w:rPr>
          <w:rFonts w:cs="Times New Roman"/>
          <w:sz w:val="24"/>
          <w:szCs w:val="24"/>
          <w:shd w:val="clear" w:color="auto" w:fill="FEFEFE"/>
          <w:lang w:val="bg-BG"/>
        </w:rPr>
        <w:tab/>
        <w:t xml:space="preserve">18. </w:t>
      </w:r>
      <w:r w:rsidRPr="004A0780">
        <w:rPr>
          <w:rFonts w:cs="Times New Roman"/>
          <w:b/>
          <w:sz w:val="24"/>
          <w:szCs w:val="24"/>
          <w:lang w:val="bg-BG"/>
        </w:rPr>
        <w:t xml:space="preserve">БЕНЕФИЦИЕНТЪТ </w:t>
      </w:r>
      <w:r w:rsidRPr="004A0780">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5512DC">
        <w:rPr>
          <w:rFonts w:cs="Times New Roman"/>
          <w:sz w:val="24"/>
          <w:szCs w:val="24"/>
          <w:lang w:val="bg-BG"/>
        </w:rPr>
        <w:t>е по-малък от</w:t>
      </w:r>
      <w:r w:rsidRPr="004A0780">
        <w:rPr>
          <w:rFonts w:cs="Times New Roman"/>
          <w:sz w:val="24"/>
          <w:szCs w:val="24"/>
          <w:lang w:val="bg-BG"/>
        </w:rPr>
        <w:t xml:space="preserve"> посочените в Приложение № 3. </w:t>
      </w:r>
    </w:p>
    <w:p w14:paraId="01161164" w14:textId="77777777" w:rsidR="000A2D4E" w:rsidRPr="004A0780" w:rsidRDefault="000A2D4E" w:rsidP="000A2D4E">
      <w:pPr>
        <w:ind w:firstLine="708"/>
        <w:jc w:val="both"/>
        <w:rPr>
          <w:sz w:val="24"/>
          <w:szCs w:val="24"/>
          <w:lang w:val="bg-BG"/>
        </w:rPr>
      </w:pPr>
      <w:r w:rsidRPr="004A0780">
        <w:rPr>
          <w:rFonts w:cs="Times New Roman"/>
          <w:sz w:val="24"/>
          <w:szCs w:val="24"/>
          <w:lang w:val="bg-BG"/>
        </w:rPr>
        <w:t xml:space="preserve">19. </w:t>
      </w:r>
      <w:r w:rsidRPr="004A0780">
        <w:rPr>
          <w:rFonts w:cs="Times New Roman"/>
          <w:b/>
          <w:sz w:val="24"/>
          <w:szCs w:val="24"/>
          <w:lang w:val="bg-BG"/>
        </w:rPr>
        <w:t xml:space="preserve">БЕНЕФИЦИЕНТЪТ </w:t>
      </w:r>
      <w:r w:rsidRPr="004A0780">
        <w:rPr>
          <w:rFonts w:cs="Times New Roman"/>
          <w:sz w:val="24"/>
          <w:szCs w:val="24"/>
          <w:lang w:val="bg-BG"/>
        </w:rPr>
        <w:t xml:space="preserve">не е спазил някое от Указанията </w:t>
      </w:r>
      <w:r w:rsidRPr="004A0780">
        <w:rPr>
          <w:sz w:val="24"/>
          <w:szCs w:val="24"/>
          <w:lang w:val="bg-BG"/>
        </w:rPr>
        <w:t xml:space="preserve">за приложимия режим на държавни помощи по мерки, финансирани от Програмата за развитие на селските райони  </w:t>
      </w:r>
      <w:r w:rsidRPr="004A0780">
        <w:rPr>
          <w:sz w:val="24"/>
          <w:szCs w:val="24"/>
          <w:lang w:val="bg-BG"/>
        </w:rPr>
        <w:lastRenderedPageBreak/>
        <w:t xml:space="preserve">2014 - 2020 г. в стратегиите за Водено от общностите местно развитие </w:t>
      </w:r>
      <w:r w:rsidRPr="004A0780">
        <w:rPr>
          <w:sz w:val="24"/>
          <w:szCs w:val="24"/>
          <w:lang w:val="ru-RU"/>
        </w:rPr>
        <w:t xml:space="preserve">и условия, </w:t>
      </w:r>
      <w:proofErr w:type="spellStart"/>
      <w:r w:rsidRPr="004A0780">
        <w:rPr>
          <w:sz w:val="24"/>
          <w:szCs w:val="24"/>
          <w:lang w:val="ru-RU"/>
        </w:rPr>
        <w:t>произтичащи</w:t>
      </w:r>
      <w:proofErr w:type="spellEnd"/>
      <w:r w:rsidRPr="004A0780">
        <w:rPr>
          <w:sz w:val="24"/>
          <w:szCs w:val="24"/>
          <w:lang w:val="ru-RU"/>
        </w:rPr>
        <w:t xml:space="preserve"> от него, </w:t>
      </w:r>
      <w:proofErr w:type="spellStart"/>
      <w:r w:rsidRPr="004A0780">
        <w:rPr>
          <w:sz w:val="24"/>
          <w:szCs w:val="24"/>
          <w:lang w:val="ru-RU"/>
        </w:rPr>
        <w:t>съставляващи</w:t>
      </w:r>
      <w:proofErr w:type="spellEnd"/>
      <w:r w:rsidRPr="004A0780">
        <w:rPr>
          <w:sz w:val="24"/>
          <w:szCs w:val="24"/>
          <w:lang w:val="ru-RU"/>
        </w:rPr>
        <w:t xml:space="preserve"> </w:t>
      </w:r>
      <w:r w:rsidRPr="004A0780">
        <w:rPr>
          <w:sz w:val="24"/>
          <w:szCs w:val="24"/>
          <w:lang w:val="bg-BG"/>
        </w:rPr>
        <w:t>Приложение към Заповед № РД 09-778/20.08.2018 г. на министъра на земеделието, храните и горите.</w:t>
      </w:r>
    </w:p>
    <w:p w14:paraId="46A5CB6C" w14:textId="77777777" w:rsidR="000A2D4E" w:rsidRPr="004A0780" w:rsidRDefault="000A2D4E" w:rsidP="000A2D4E">
      <w:pPr>
        <w:ind w:firstLine="708"/>
        <w:jc w:val="both"/>
        <w:rPr>
          <w:sz w:val="24"/>
          <w:szCs w:val="24"/>
          <w:lang w:val="bg-BG"/>
        </w:rPr>
      </w:pPr>
      <w:r w:rsidRPr="004A0780">
        <w:rPr>
          <w:sz w:val="24"/>
          <w:szCs w:val="24"/>
          <w:lang w:val="bg-BG"/>
        </w:rPr>
        <w:t>20.</w:t>
      </w:r>
      <w:r w:rsidRPr="004A0780">
        <w:rPr>
          <w:b/>
          <w:sz w:val="24"/>
          <w:szCs w:val="24"/>
          <w:lang w:val="bg-BG"/>
        </w:rPr>
        <w:t xml:space="preserve"> БЕНЕФИЦИЕНТЪТ</w:t>
      </w:r>
      <w:r w:rsidRPr="004A0780">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31B72602" w14:textId="240D68B9" w:rsidR="00AF4F32" w:rsidRPr="00AF4F32" w:rsidRDefault="000A2D4E" w:rsidP="002635F8">
      <w:pPr>
        <w:pStyle w:val="a9"/>
        <w:numPr>
          <w:ilvl w:val="8"/>
          <w:numId w:val="1"/>
        </w:numPr>
        <w:ind w:firstLine="708"/>
        <w:rPr>
          <w:szCs w:val="24"/>
          <w:shd w:val="clear" w:color="auto" w:fill="FEFEFE"/>
          <w:lang w:val="bg-BG"/>
        </w:rPr>
      </w:pPr>
      <w:r w:rsidRPr="00AF4F32">
        <w:rPr>
          <w:rFonts w:cs="Times New Roman"/>
          <w:szCs w:val="24"/>
          <w:lang w:val="bg-BG"/>
        </w:rPr>
        <w:t xml:space="preserve"> </w:t>
      </w:r>
      <w:r w:rsidRPr="00AF4F32">
        <w:rPr>
          <w:rFonts w:cs="Times New Roman"/>
          <w:szCs w:val="24"/>
          <w:lang w:val="bg-BG"/>
        </w:rPr>
        <w:tab/>
        <w:t>21</w:t>
      </w:r>
      <w:r w:rsidRPr="00AF4F32">
        <w:rPr>
          <w:szCs w:val="24"/>
          <w:lang w:val="bg-BG"/>
        </w:rPr>
        <w:t xml:space="preserve">. </w:t>
      </w:r>
      <w:r w:rsidRPr="00AF4F32">
        <w:rPr>
          <w:rFonts w:cs="Times New Roman"/>
          <w:b/>
          <w:szCs w:val="24"/>
          <w:lang w:val="bg-BG"/>
        </w:rPr>
        <w:t>БЕНЕФИЦИЕНТЪТ</w:t>
      </w:r>
      <w:r w:rsidRPr="00AF4F32">
        <w:rPr>
          <w:lang w:val="bg-BG"/>
        </w:rPr>
        <w:t xml:space="preserve"> не е </w:t>
      </w:r>
      <w:r w:rsidRPr="00AF4F32">
        <w:rPr>
          <w:iCs/>
          <w:lang w:val="bg-BG"/>
        </w:rPr>
        <w:t xml:space="preserve">спазил разпоредбите на Раздел </w:t>
      </w:r>
      <w:r w:rsidRPr="00AF4F32">
        <w:rPr>
          <w:iCs/>
        </w:rPr>
        <w:t>III</w:t>
      </w:r>
      <w:r w:rsidRPr="00AF4F32">
        <w:rPr>
          <w:iCs/>
          <w:lang w:val="bg-BG"/>
        </w:rPr>
        <w:t xml:space="preserve">, Глава пета „Финансово управление и контрол“ от </w:t>
      </w:r>
      <w:r w:rsidRPr="00AF4F32">
        <w:rPr>
          <w:iCs/>
          <w:szCs w:val="24"/>
          <w:lang w:val="bg-BG"/>
        </w:rPr>
        <w:t xml:space="preserve">Закона за управление на средствата от </w:t>
      </w:r>
      <w:proofErr w:type="spellStart"/>
      <w:r w:rsidRPr="00AF4F32">
        <w:rPr>
          <w:iCs/>
          <w:szCs w:val="24"/>
          <w:lang w:val="bg-BG"/>
        </w:rPr>
        <w:t>Eвропейските</w:t>
      </w:r>
      <w:proofErr w:type="spellEnd"/>
      <w:r w:rsidRPr="00AF4F32">
        <w:rPr>
          <w:iCs/>
          <w:szCs w:val="24"/>
          <w:lang w:val="bg-BG"/>
        </w:rPr>
        <w:t xml:space="preserve"> структурни и инвестиционни фондове и свързаните с него подзаконови нормативни актове</w:t>
      </w:r>
      <w:r w:rsidRPr="00AF4F32">
        <w:rPr>
          <w:iCs/>
          <w:lang w:val="bg-BG"/>
        </w:rPr>
        <w:t xml:space="preserve"> за изпълнение на дейностите по одобрения проект, </w:t>
      </w:r>
      <w:r w:rsidRPr="00AF4F32">
        <w:rPr>
          <w:iCs/>
          <w:szCs w:val="24"/>
          <w:lang w:val="bg-BG"/>
        </w:rPr>
        <w:t xml:space="preserve">констатирано от </w:t>
      </w:r>
      <w:r w:rsidRPr="00AF4F32">
        <w:rPr>
          <w:b/>
          <w:iCs/>
          <w:szCs w:val="24"/>
          <w:lang w:val="bg-BG"/>
        </w:rPr>
        <w:t>ФОНДА</w:t>
      </w:r>
      <w:r w:rsidRPr="00AF4F32">
        <w:rPr>
          <w:iCs/>
          <w:szCs w:val="24"/>
          <w:lang w:val="bg-BG"/>
        </w:rPr>
        <w:t xml:space="preserve">, </w:t>
      </w:r>
      <w:proofErr w:type="spellStart"/>
      <w:r w:rsidRPr="00AF4F32">
        <w:rPr>
          <w:iCs/>
          <w:szCs w:val="24"/>
          <w:lang w:val="bg-BG"/>
        </w:rPr>
        <w:t>оправомощен</w:t>
      </w:r>
      <w:proofErr w:type="spellEnd"/>
      <w:r w:rsidRPr="00AF4F32">
        <w:rPr>
          <w:iCs/>
          <w:szCs w:val="24"/>
          <w:lang w:val="bg-BG"/>
        </w:rPr>
        <w:t xml:space="preserve"> контролен орган, </w:t>
      </w:r>
      <w:proofErr w:type="spellStart"/>
      <w:r w:rsidRPr="00AF4F32">
        <w:rPr>
          <w:iCs/>
          <w:szCs w:val="24"/>
          <w:lang w:val="bg-BG"/>
        </w:rPr>
        <w:t>одитни</w:t>
      </w:r>
      <w:proofErr w:type="spellEnd"/>
      <w:r w:rsidRPr="00AF4F32">
        <w:rPr>
          <w:iCs/>
          <w:szCs w:val="24"/>
          <w:lang w:val="bg-BG"/>
        </w:rPr>
        <w:t xml:space="preserve"> или сертифициращи органи</w:t>
      </w:r>
      <w:r w:rsidRPr="00AF4F32">
        <w:rPr>
          <w:iCs/>
          <w:szCs w:val="24"/>
          <w:lang w:val="ru-RU"/>
        </w:rPr>
        <w:t xml:space="preserve">. </w:t>
      </w:r>
      <w:r w:rsidRPr="00AF4F32">
        <w:rPr>
          <w:szCs w:val="24"/>
          <w:shd w:val="clear" w:color="auto" w:fill="FEFEFE"/>
          <w:lang w:val="bg-BG"/>
        </w:rPr>
        <w:t xml:space="preserve">В тези случаи </w:t>
      </w:r>
      <w:r w:rsidRPr="00AF4F32">
        <w:rPr>
          <w:b/>
          <w:szCs w:val="24"/>
          <w:shd w:val="clear" w:color="auto" w:fill="FEFEFE"/>
          <w:lang w:val="bg-BG"/>
        </w:rPr>
        <w:t>ФОНДЪТ</w:t>
      </w:r>
      <w:r w:rsidRPr="00AF4F32">
        <w:rPr>
          <w:szCs w:val="24"/>
          <w:shd w:val="clear" w:color="auto" w:fill="FEFEFE"/>
          <w:lang w:val="ru-RU"/>
        </w:rPr>
        <w:t xml:space="preserve"> </w:t>
      </w:r>
      <w:proofErr w:type="spellStart"/>
      <w:r w:rsidRPr="00AF4F32">
        <w:rPr>
          <w:szCs w:val="24"/>
          <w:shd w:val="clear" w:color="auto" w:fill="FEFEFE"/>
          <w:lang w:val="ru-RU"/>
        </w:rPr>
        <w:t>налага</w:t>
      </w:r>
      <w:proofErr w:type="spellEnd"/>
      <w:r w:rsidRPr="00AF4F32">
        <w:rPr>
          <w:szCs w:val="24"/>
          <w:shd w:val="clear" w:color="auto" w:fill="FEFEFE"/>
          <w:lang w:val="ru-RU"/>
        </w:rPr>
        <w:t xml:space="preserve"> финансов</w:t>
      </w:r>
      <w:r w:rsidRPr="00AF4F32">
        <w:rPr>
          <w:szCs w:val="24"/>
          <w:shd w:val="clear" w:color="auto" w:fill="FEFEFE"/>
          <w:lang w:val="bg-BG"/>
        </w:rPr>
        <w:t>и</w:t>
      </w:r>
      <w:r w:rsidRPr="00AF4F32">
        <w:rPr>
          <w:szCs w:val="24"/>
          <w:shd w:val="clear" w:color="auto" w:fill="FEFEFE"/>
          <w:lang w:val="ru-RU"/>
        </w:rPr>
        <w:t xml:space="preserve"> </w:t>
      </w:r>
      <w:proofErr w:type="spellStart"/>
      <w:r w:rsidRPr="00AF4F32">
        <w:rPr>
          <w:szCs w:val="24"/>
          <w:shd w:val="clear" w:color="auto" w:fill="FEFEFE"/>
          <w:lang w:val="ru-RU"/>
        </w:rPr>
        <w:t>корекции</w:t>
      </w:r>
      <w:proofErr w:type="spellEnd"/>
      <w:r w:rsidRPr="00AF4F32">
        <w:rPr>
          <w:szCs w:val="24"/>
          <w:shd w:val="clear" w:color="auto" w:fill="FEFEFE"/>
          <w:lang w:val="ru-RU"/>
        </w:rPr>
        <w:t xml:space="preserve"> </w:t>
      </w:r>
      <w:r w:rsidRPr="00AF4F32">
        <w:rPr>
          <w:szCs w:val="24"/>
          <w:shd w:val="clear" w:color="auto" w:fill="FEFEFE"/>
          <w:lang w:val="bg-BG"/>
        </w:rPr>
        <w:t xml:space="preserve"> за установените нарушения </w:t>
      </w:r>
      <w:r w:rsidRPr="00AF4F32">
        <w:rPr>
          <w:szCs w:val="24"/>
          <w:shd w:val="clear" w:color="auto" w:fill="FEFEFE"/>
          <w:lang w:val="ru-RU"/>
        </w:rPr>
        <w:t xml:space="preserve">по </w:t>
      </w:r>
      <w:proofErr w:type="spellStart"/>
      <w:r w:rsidRPr="00AF4F32">
        <w:rPr>
          <w:szCs w:val="24"/>
          <w:shd w:val="clear" w:color="auto" w:fill="FEFEFE"/>
          <w:lang w:val="ru-RU"/>
        </w:rPr>
        <w:t>реда</w:t>
      </w:r>
      <w:proofErr w:type="spellEnd"/>
      <w:r w:rsidRPr="00AF4F32">
        <w:rPr>
          <w:szCs w:val="24"/>
          <w:shd w:val="clear" w:color="auto" w:fill="FEFEFE"/>
          <w:lang w:val="ru-RU"/>
        </w:rPr>
        <w:t xml:space="preserve"> на </w:t>
      </w:r>
      <w:bookmarkStart w:id="8" w:name="to_paragraph_id33264205"/>
      <w:bookmarkEnd w:id="8"/>
      <w:r w:rsidRPr="00AF4F32">
        <w:rPr>
          <w:b/>
          <w:bCs/>
          <w:szCs w:val="24"/>
          <w:shd w:val="clear" w:color="auto" w:fill="FEFEFE"/>
          <w:lang w:val="bg-BG"/>
        </w:rPr>
        <w:t xml:space="preserve">НАРЕДБА за посочване на нередности, представляващи </w:t>
      </w:r>
      <w:r w:rsidRPr="00AF4F32">
        <w:rPr>
          <w:rFonts w:cs="Times New Roman"/>
          <w:b/>
          <w:bCs/>
          <w:szCs w:val="24"/>
          <w:shd w:val="clear" w:color="auto" w:fill="FEFEFE"/>
          <w:lang w:val="bg-BG"/>
        </w:rPr>
        <w:t xml:space="preserve">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AF4F32">
        <w:rPr>
          <w:rFonts w:cs="Times New Roman"/>
          <w:bCs/>
          <w:szCs w:val="24"/>
          <w:shd w:val="clear" w:color="auto" w:fill="FEFEFE"/>
          <w:lang w:val="bg-BG"/>
        </w:rPr>
        <w:t>п</w:t>
      </w:r>
      <w:proofErr w:type="spellStart"/>
      <w:r w:rsidRPr="00AF4F32">
        <w:rPr>
          <w:rFonts w:cs="Times New Roman"/>
          <w:lang w:val="ru-RU"/>
        </w:rPr>
        <w:t>риета</w:t>
      </w:r>
      <w:proofErr w:type="spellEnd"/>
      <w:r w:rsidRPr="00AF4F32">
        <w:rPr>
          <w:rFonts w:cs="Times New Roman"/>
          <w:lang w:val="ru-RU"/>
        </w:rPr>
        <w:t xml:space="preserve"> с </w:t>
      </w:r>
      <w:hyperlink r:id="rId11" w:history="1">
        <w:r w:rsidRPr="00AF4F32">
          <w:rPr>
            <w:rStyle w:val="a5"/>
            <w:rFonts w:cs="Times New Roman"/>
            <w:lang w:val="ru-RU"/>
          </w:rPr>
          <w:t>П</w:t>
        </w:r>
        <w:proofErr w:type="spellStart"/>
        <w:r w:rsidRPr="00AF4F32">
          <w:rPr>
            <w:rStyle w:val="a5"/>
            <w:rFonts w:cs="Times New Roman"/>
            <w:lang w:val="bg-BG"/>
          </w:rPr>
          <w:t>остановление</w:t>
        </w:r>
        <w:proofErr w:type="spellEnd"/>
        <w:r w:rsidRPr="00AF4F32">
          <w:rPr>
            <w:rStyle w:val="a5"/>
            <w:rFonts w:cs="Times New Roman"/>
            <w:lang w:val="ru-RU"/>
          </w:rPr>
          <w:t xml:space="preserve"> № 57</w:t>
        </w:r>
      </w:hyperlink>
      <w:r w:rsidRPr="00AF4F32">
        <w:rPr>
          <w:rFonts w:cs="Times New Roman"/>
          <w:lang w:val="ru-RU"/>
        </w:rPr>
        <w:t xml:space="preserve"> </w:t>
      </w:r>
      <w:r w:rsidRPr="00AF4F32">
        <w:rPr>
          <w:rFonts w:cs="Times New Roman"/>
          <w:lang w:val="bg-BG"/>
        </w:rPr>
        <w:t xml:space="preserve">на Министерския съвет </w:t>
      </w:r>
      <w:r w:rsidRPr="00AF4F32">
        <w:rPr>
          <w:rFonts w:cs="Times New Roman"/>
          <w:lang w:val="ru-RU"/>
        </w:rPr>
        <w:t>от</w:t>
      </w:r>
      <w:r w:rsidRPr="00AF4F32">
        <w:rPr>
          <w:rFonts w:cs="Times New Roman"/>
          <w:lang w:val="bg-BG"/>
        </w:rPr>
        <w:t xml:space="preserve"> </w:t>
      </w:r>
      <w:r w:rsidRPr="00AF4F32">
        <w:rPr>
          <w:rFonts w:cs="Times New Roman"/>
          <w:lang w:val="ru-RU"/>
        </w:rPr>
        <w:t>2017 г.</w:t>
      </w:r>
      <w:r w:rsidRPr="00AF4F32">
        <w:rPr>
          <w:rFonts w:cs="Times New Roman"/>
          <w:lang w:val="bg-BG"/>
        </w:rPr>
        <w:t xml:space="preserve"> (</w:t>
      </w:r>
      <w:proofErr w:type="spellStart"/>
      <w:r w:rsidRPr="00AF4F32">
        <w:rPr>
          <w:rFonts w:cs="Times New Roman"/>
          <w:lang w:val="ru-RU"/>
        </w:rPr>
        <w:t>обн</w:t>
      </w:r>
      <w:proofErr w:type="spellEnd"/>
      <w:r w:rsidRPr="00AF4F32">
        <w:rPr>
          <w:rFonts w:cs="Times New Roman"/>
          <w:lang w:val="ru-RU"/>
        </w:rPr>
        <w:t xml:space="preserve">., </w:t>
      </w:r>
      <w:proofErr w:type="gramStart"/>
      <w:r w:rsidRPr="00AF4F32">
        <w:rPr>
          <w:rFonts w:cs="Times New Roman"/>
          <w:lang w:val="ru-RU"/>
        </w:rPr>
        <w:t xml:space="preserve">ДВ, </w:t>
      </w:r>
      <w:hyperlink r:id="rId12" w:history="1">
        <w:proofErr w:type="spellStart"/>
        <w:r w:rsidRPr="00AF4F32">
          <w:rPr>
            <w:rStyle w:val="a5"/>
            <w:rFonts w:cs="Times New Roman"/>
            <w:lang w:val="ru-RU"/>
          </w:rPr>
          <w:t>бр</w:t>
        </w:r>
        <w:proofErr w:type="spellEnd"/>
        <w:r w:rsidRPr="00AF4F32">
          <w:rPr>
            <w:rStyle w:val="a5"/>
            <w:rFonts w:cs="Times New Roman"/>
            <w:lang w:val="ru-RU"/>
          </w:rPr>
          <w:t>. 27</w:t>
        </w:r>
      </w:hyperlink>
      <w:r w:rsidRPr="00AF4F32">
        <w:rPr>
          <w:rFonts w:cs="Times New Roman"/>
          <w:lang w:val="ru-RU"/>
        </w:rPr>
        <w:t xml:space="preserve"> от 2017 г.</w:t>
      </w:r>
      <w:r w:rsidRPr="00AF4F32">
        <w:rPr>
          <w:rFonts w:cs="Times New Roman"/>
          <w:lang w:val="bg-BG"/>
        </w:rPr>
        <w:t>)</w:t>
      </w:r>
      <w:r w:rsidR="00AF4F32">
        <w:rPr>
          <w:rFonts w:cs="Times New Roman"/>
          <w:lang w:val="ru-RU"/>
        </w:rPr>
        <w:t>.</w:t>
      </w:r>
      <w:proofErr w:type="gramEnd"/>
    </w:p>
    <w:p w14:paraId="15F51573" w14:textId="555B7C29" w:rsidR="000A2D4E" w:rsidRPr="00AF4F32" w:rsidRDefault="000A2D4E" w:rsidP="002635F8">
      <w:pPr>
        <w:pStyle w:val="a9"/>
        <w:numPr>
          <w:ilvl w:val="8"/>
          <w:numId w:val="1"/>
        </w:numPr>
        <w:ind w:firstLine="708"/>
        <w:rPr>
          <w:szCs w:val="24"/>
          <w:shd w:val="clear" w:color="auto" w:fill="FEFEFE"/>
          <w:lang w:val="bg-BG"/>
        </w:rPr>
      </w:pPr>
      <w:r w:rsidRPr="00AF4F32">
        <w:rPr>
          <w:szCs w:val="24"/>
          <w:lang w:val="bg-BG"/>
        </w:rPr>
        <w:t>22</w:t>
      </w:r>
      <w:r w:rsidRPr="00AF4F32">
        <w:rPr>
          <w:szCs w:val="24"/>
          <w:lang w:val="ru-RU"/>
        </w:rPr>
        <w:t xml:space="preserve">. </w:t>
      </w:r>
      <w:r w:rsidRPr="00AF4F32">
        <w:rPr>
          <w:rFonts w:cs="Times New Roman"/>
          <w:szCs w:val="24"/>
          <w:lang w:val="bg-BG"/>
        </w:rPr>
        <w:t xml:space="preserve"> </w:t>
      </w:r>
      <w:r w:rsidRPr="00AF4F32">
        <w:rPr>
          <w:rFonts w:cs="Times New Roman"/>
          <w:b/>
          <w:szCs w:val="24"/>
          <w:lang w:val="bg-BG"/>
        </w:rPr>
        <w:t>ФОНДЪТ</w:t>
      </w:r>
      <w:r w:rsidRPr="00AF4F32">
        <w:rPr>
          <w:rFonts w:cs="Times New Roman"/>
          <w:szCs w:val="24"/>
          <w:lang w:val="bg-BG"/>
        </w:rPr>
        <w:t xml:space="preserve"> </w:t>
      </w:r>
      <w:r w:rsidRPr="00AF4F32">
        <w:rPr>
          <w:szCs w:val="24"/>
          <w:shd w:val="clear" w:color="auto" w:fill="FEFEFE"/>
          <w:lang w:val="bg-BG"/>
        </w:rPr>
        <w:t>или друг компетентен орган установи</w:t>
      </w:r>
      <w:r w:rsidRPr="00AF4F32">
        <w:rPr>
          <w:szCs w:val="24"/>
          <w:lang w:val="bg-BG"/>
        </w:rPr>
        <w:t xml:space="preserve">, че </w:t>
      </w:r>
      <w:r w:rsidRPr="00AF4F32">
        <w:rPr>
          <w:rFonts w:cs="Times New Roman"/>
          <w:b/>
          <w:szCs w:val="24"/>
          <w:lang w:val="bg-BG"/>
        </w:rPr>
        <w:t xml:space="preserve">БЕНЕФЕЦИЕНТЪТ </w:t>
      </w:r>
      <w:r w:rsidRPr="00AF4F32">
        <w:rPr>
          <w:rFonts w:cs="Times New Roman"/>
          <w:szCs w:val="24"/>
          <w:lang w:val="bg-BG"/>
        </w:rPr>
        <w:t xml:space="preserve"> </w:t>
      </w:r>
      <w:r w:rsidRPr="00AF4F32">
        <w:rPr>
          <w:szCs w:val="24"/>
          <w:shd w:val="clear" w:color="auto" w:fill="FEFEFE"/>
          <w:lang w:val="bg-BG"/>
        </w:rPr>
        <w:t>изкуствено</w:t>
      </w:r>
      <w:r w:rsidRPr="00AF4F32">
        <w:rPr>
          <w:szCs w:val="24"/>
          <w:shd w:val="clear" w:color="auto" w:fill="FEFEFE"/>
          <w:lang w:val="ru-RU"/>
        </w:rPr>
        <w:t xml:space="preserve"> </w:t>
      </w:r>
      <w:r w:rsidRPr="00AF4F32">
        <w:rPr>
          <w:szCs w:val="24"/>
          <w:shd w:val="clear" w:color="auto" w:fill="FEFEFE"/>
        </w:rPr>
        <w:t>e</w:t>
      </w:r>
      <w:r w:rsidRPr="00AF4F32">
        <w:rPr>
          <w:szCs w:val="24"/>
          <w:shd w:val="clear" w:color="auto" w:fill="FEFEFE"/>
          <w:lang w:val="bg-BG"/>
        </w:rPr>
        <w:t xml:space="preserve"> създал условия, необходими за получаване на помощта, с цел осъществяване на предимство или облага в противоречие с приложимата нормативна уредба;</w:t>
      </w:r>
    </w:p>
    <w:p w14:paraId="764498CB" w14:textId="77777777" w:rsidR="000A2D4E" w:rsidRPr="004A0780" w:rsidRDefault="000A2D4E" w:rsidP="000A2D4E">
      <w:pPr>
        <w:ind w:firstLine="708"/>
        <w:jc w:val="both"/>
        <w:rPr>
          <w:sz w:val="24"/>
          <w:szCs w:val="24"/>
          <w:lang w:val="bg-BG"/>
        </w:rPr>
      </w:pPr>
      <w:r w:rsidRPr="004A0780">
        <w:rPr>
          <w:sz w:val="24"/>
          <w:szCs w:val="24"/>
          <w:shd w:val="clear" w:color="auto" w:fill="FEFEFE"/>
          <w:lang w:val="bg-BG"/>
        </w:rPr>
        <w:t xml:space="preserve">23. </w:t>
      </w:r>
      <w:r w:rsidRPr="004A0780">
        <w:rPr>
          <w:b/>
          <w:sz w:val="24"/>
          <w:szCs w:val="24"/>
          <w:shd w:val="clear" w:color="auto" w:fill="FEFEFE"/>
          <w:lang w:val="bg-BG"/>
        </w:rPr>
        <w:t>БЕНЕФИЦИЕНТЪТ</w:t>
      </w:r>
      <w:r w:rsidRPr="004A0780">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p>
    <w:p w14:paraId="40A6908B"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b/>
          <w:szCs w:val="24"/>
          <w:shd w:val="clear" w:color="auto" w:fill="FEFEFE"/>
          <w:lang w:val="bg-BG"/>
        </w:rPr>
        <w:tab/>
        <w:t xml:space="preserve">(2) </w:t>
      </w:r>
      <w:r w:rsidRPr="004A0780">
        <w:rPr>
          <w:rFonts w:cs="Times New Roman"/>
          <w:b/>
          <w:szCs w:val="24"/>
          <w:lang w:val="bg-BG"/>
        </w:rPr>
        <w:t>ФОНДЪТ</w:t>
      </w:r>
      <w:r w:rsidRPr="004A0780">
        <w:rPr>
          <w:rFonts w:cs="Times New Roman"/>
          <w:szCs w:val="24"/>
          <w:lang w:val="bg-BG"/>
        </w:rPr>
        <w:t xml:space="preserve"> има право:</w:t>
      </w:r>
    </w:p>
    <w:p w14:paraId="5103F472"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lang w:val="bg-BG"/>
        </w:rPr>
        <w:tab/>
        <w:t>1. да наложи административна санкция по чл. 63, параграф 1 от Регламент за изпълнение (ЕС) № 809/2014 или по чл. 35 от Делегиран регламент (ЕС) № 640/2014</w:t>
      </w:r>
      <w:r w:rsidRPr="004A0780">
        <w:rPr>
          <w:lang w:val="ru-RU"/>
        </w:rPr>
        <w:t xml:space="preserve"> </w:t>
      </w:r>
      <w:r w:rsidRPr="004A0780">
        <w:rPr>
          <w:rFonts w:cs="Times New Roman"/>
          <w:szCs w:val="24"/>
          <w:lang w:val="bg-BG"/>
        </w:rPr>
        <w:t xml:space="preserve">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w:t>
      </w:r>
    </w:p>
    <w:p w14:paraId="1FC58BFD"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lang w:val="bg-BG"/>
        </w:rPr>
        <w:tab/>
        <w:t xml:space="preserve">2. да наложи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14:paraId="789822D4" w14:textId="77777777" w:rsidR="000A2D4E" w:rsidRPr="004A0780" w:rsidRDefault="000A2D4E" w:rsidP="000A2D4E">
      <w:pPr>
        <w:pStyle w:val="a9"/>
        <w:shd w:val="clear" w:color="auto" w:fill="FFFFFF"/>
        <w:tabs>
          <w:tab w:val="center" w:pos="0"/>
        </w:tabs>
        <w:rPr>
          <w:rFonts w:cs="Times New Roman"/>
          <w:szCs w:val="24"/>
          <w:shd w:val="clear" w:color="auto" w:fill="FEFEFE"/>
          <w:lang w:val="bg-BG"/>
        </w:rPr>
      </w:pPr>
      <w:r w:rsidRPr="004A0780">
        <w:rPr>
          <w:rFonts w:cs="Times New Roman"/>
          <w:szCs w:val="24"/>
          <w:lang w:val="bg-BG"/>
        </w:rPr>
        <w:tab/>
      </w:r>
      <w:r w:rsidRPr="004A0780">
        <w:rPr>
          <w:rFonts w:cs="Times New Roman"/>
          <w:b/>
          <w:szCs w:val="24"/>
          <w:shd w:val="clear" w:color="auto" w:fill="FEFEFE"/>
          <w:lang w:val="bg-BG"/>
        </w:rPr>
        <w:t>(3)</w:t>
      </w:r>
      <w:r w:rsidRPr="004A0780">
        <w:rPr>
          <w:rFonts w:cs="Times New Roman"/>
          <w:szCs w:val="24"/>
          <w:shd w:val="clear" w:color="auto" w:fill="FEFEFE"/>
          <w:lang w:val="bg-BG"/>
        </w:rPr>
        <w:t xml:space="preserve"> Финансова помощ не се изплаща, когато се установи, че </w:t>
      </w:r>
      <w:r w:rsidRPr="004A0780">
        <w:rPr>
          <w:rFonts w:cs="Times New Roman"/>
          <w:b/>
          <w:szCs w:val="24"/>
          <w:shd w:val="clear" w:color="auto" w:fill="FEFEFE"/>
          <w:lang w:val="bg-BG"/>
        </w:rPr>
        <w:t>БЕНЕФИЦИЕНТЪТ</w:t>
      </w:r>
      <w:r w:rsidRPr="004A0780">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изтичане на срока по чл. 6, ал. 4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минималният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4A0780">
        <w:rPr>
          <w:rFonts w:cs="Times New Roman"/>
          <w:b/>
          <w:szCs w:val="24"/>
          <w:shd w:val="clear" w:color="auto" w:fill="FEFEFE"/>
          <w:lang w:val="bg-BG"/>
        </w:rPr>
        <w:t>БЕНЕФИЦИЕНТА.</w:t>
      </w:r>
    </w:p>
    <w:p w14:paraId="7F7D0883" w14:textId="77777777" w:rsidR="000A2D4E" w:rsidRPr="004A0780" w:rsidRDefault="000A2D4E" w:rsidP="000A2D4E">
      <w:pPr>
        <w:pStyle w:val="a9"/>
        <w:shd w:val="clear" w:color="auto" w:fill="FFFFFF"/>
        <w:tabs>
          <w:tab w:val="center" w:pos="0"/>
        </w:tabs>
        <w:rPr>
          <w:rFonts w:cs="Times New Roman"/>
          <w:szCs w:val="24"/>
          <w:shd w:val="clear" w:color="auto" w:fill="FEFEFE"/>
          <w:lang w:val="bg-BG"/>
        </w:rPr>
      </w:pPr>
      <w:r w:rsidRPr="004A0780">
        <w:rPr>
          <w:rFonts w:cs="Times New Roman"/>
          <w:szCs w:val="24"/>
          <w:shd w:val="clear" w:color="auto" w:fill="FEFEFE"/>
          <w:lang w:val="bg-BG"/>
        </w:rPr>
        <w:tab/>
      </w:r>
      <w:r w:rsidRPr="004A0780">
        <w:rPr>
          <w:rFonts w:cs="Times New Roman"/>
          <w:b/>
          <w:szCs w:val="24"/>
          <w:shd w:val="clear" w:color="auto" w:fill="FEFEFE"/>
          <w:lang w:val="bg-BG"/>
        </w:rPr>
        <w:t>(4)</w:t>
      </w:r>
      <w:r w:rsidRPr="004A0780">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14:paraId="7ABC8033" w14:textId="6344A24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ru-RU"/>
        </w:rPr>
        <w:t xml:space="preserve"> </w:t>
      </w:r>
      <w:r w:rsidRPr="004A0780">
        <w:rPr>
          <w:rFonts w:cs="Times New Roman"/>
          <w:szCs w:val="24"/>
          <w:shd w:val="clear" w:color="auto" w:fill="FEFEFE"/>
          <w:lang w:val="ru-RU"/>
        </w:rPr>
        <w:tab/>
      </w:r>
      <w:proofErr w:type="gramStart"/>
      <w:r w:rsidRPr="004A0780">
        <w:rPr>
          <w:rFonts w:cs="Times New Roman"/>
          <w:b/>
          <w:szCs w:val="24"/>
          <w:shd w:val="clear" w:color="auto" w:fill="FEFEFE"/>
          <w:lang w:val="ru-RU"/>
        </w:rPr>
        <w:t>(5)</w:t>
      </w:r>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Когато</w:t>
      </w:r>
      <w:proofErr w:type="spellEnd"/>
      <w:r w:rsidRPr="004A0780">
        <w:rPr>
          <w:rFonts w:cs="Times New Roman"/>
          <w:szCs w:val="24"/>
          <w:shd w:val="clear" w:color="auto" w:fill="FEFEFE"/>
          <w:lang w:val="ru-RU"/>
        </w:rPr>
        <w:t xml:space="preserve"> за период от </w:t>
      </w:r>
      <w:proofErr w:type="spellStart"/>
      <w:r w:rsidRPr="004A0780">
        <w:rPr>
          <w:rFonts w:cs="Times New Roman"/>
          <w:szCs w:val="24"/>
          <w:shd w:val="clear" w:color="auto" w:fill="FEFEFE"/>
          <w:lang w:val="ru-RU"/>
        </w:rPr>
        <w:t>всеки</w:t>
      </w:r>
      <w:proofErr w:type="spellEnd"/>
      <w:r w:rsidRPr="004A0780">
        <w:rPr>
          <w:rFonts w:cs="Times New Roman"/>
          <w:szCs w:val="24"/>
          <w:shd w:val="clear" w:color="auto" w:fill="FEFEFE"/>
          <w:lang w:val="ru-RU"/>
        </w:rPr>
        <w:t xml:space="preserve"> 12 </w:t>
      </w:r>
      <w:proofErr w:type="spellStart"/>
      <w:r w:rsidRPr="004A0780">
        <w:rPr>
          <w:rFonts w:cs="Times New Roman"/>
          <w:szCs w:val="24"/>
          <w:shd w:val="clear" w:color="auto" w:fill="FEFEFE"/>
          <w:lang w:val="ru-RU"/>
        </w:rPr>
        <w:t>месеца</w:t>
      </w:r>
      <w:proofErr w:type="spellEnd"/>
      <w:r w:rsidRPr="004A0780">
        <w:rPr>
          <w:rFonts w:cs="Times New Roman"/>
          <w:szCs w:val="24"/>
          <w:shd w:val="clear" w:color="auto" w:fill="FEFEFE"/>
          <w:lang w:val="ru-RU"/>
        </w:rPr>
        <w:t xml:space="preserve">, считано от </w:t>
      </w:r>
      <w:proofErr w:type="spellStart"/>
      <w:r w:rsidRPr="004A0780">
        <w:rPr>
          <w:rFonts w:cs="Times New Roman"/>
          <w:szCs w:val="24"/>
          <w:shd w:val="clear" w:color="auto" w:fill="FEFEFE"/>
          <w:lang w:val="ru-RU"/>
        </w:rPr>
        <w:t>датата</w:t>
      </w:r>
      <w:proofErr w:type="spellEnd"/>
      <w:r w:rsidRPr="004A0780">
        <w:rPr>
          <w:rFonts w:cs="Times New Roman"/>
          <w:szCs w:val="24"/>
          <w:shd w:val="clear" w:color="auto" w:fill="FEFEFE"/>
          <w:lang w:val="ru-RU"/>
        </w:rPr>
        <w:t xml:space="preserve"> на </w:t>
      </w:r>
      <w:proofErr w:type="spellStart"/>
      <w:r w:rsidRPr="004A0780">
        <w:rPr>
          <w:rFonts w:cs="Times New Roman"/>
          <w:szCs w:val="24"/>
          <w:shd w:val="clear" w:color="auto" w:fill="FEFEFE"/>
          <w:lang w:val="ru-RU"/>
        </w:rPr>
        <w:t>получаване</w:t>
      </w:r>
      <w:proofErr w:type="spellEnd"/>
      <w:r w:rsidRPr="004A0780">
        <w:rPr>
          <w:rFonts w:cs="Times New Roman"/>
          <w:szCs w:val="24"/>
          <w:shd w:val="clear" w:color="auto" w:fill="FEFEFE"/>
          <w:lang w:val="ru-RU"/>
        </w:rPr>
        <w:t xml:space="preserve"> на </w:t>
      </w:r>
      <w:proofErr w:type="spellStart"/>
      <w:r w:rsidRPr="004A0780">
        <w:rPr>
          <w:rFonts w:cs="Times New Roman"/>
          <w:szCs w:val="24"/>
          <w:shd w:val="clear" w:color="auto" w:fill="FEFEFE"/>
          <w:lang w:val="ru-RU"/>
        </w:rPr>
        <w:t>окончателно</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плащане</w:t>
      </w:r>
      <w:proofErr w:type="spellEnd"/>
      <w:r w:rsidRPr="004A0780">
        <w:rPr>
          <w:rFonts w:cs="Times New Roman"/>
          <w:szCs w:val="24"/>
          <w:shd w:val="clear" w:color="auto" w:fill="FEFEFE"/>
          <w:lang w:val="ru-RU"/>
        </w:rPr>
        <w:t xml:space="preserve"> до </w:t>
      </w:r>
      <w:proofErr w:type="spellStart"/>
      <w:r w:rsidRPr="004A0780">
        <w:rPr>
          <w:rFonts w:cs="Times New Roman"/>
          <w:szCs w:val="24"/>
          <w:shd w:val="clear" w:color="auto" w:fill="FEFEFE"/>
          <w:lang w:val="ru-RU"/>
        </w:rPr>
        <w:t>изтичане</w:t>
      </w:r>
      <w:proofErr w:type="spellEnd"/>
      <w:r w:rsidRPr="004A0780">
        <w:rPr>
          <w:rFonts w:cs="Times New Roman"/>
          <w:szCs w:val="24"/>
          <w:shd w:val="clear" w:color="auto" w:fill="FEFEFE"/>
          <w:lang w:val="ru-RU"/>
        </w:rPr>
        <w:t xml:space="preserve"> на срока по чл. 6, ал. </w:t>
      </w:r>
      <w:r w:rsidR="00BB35E3">
        <w:rPr>
          <w:rFonts w:cs="Times New Roman"/>
          <w:szCs w:val="24"/>
          <w:shd w:val="clear" w:color="auto" w:fill="FEFEFE"/>
          <w:lang w:val="ru-RU"/>
        </w:rPr>
        <w:t>6</w:t>
      </w:r>
      <w:r w:rsidR="00BB35E3" w:rsidRPr="004A0780">
        <w:rPr>
          <w:rFonts w:cs="Times New Roman"/>
          <w:szCs w:val="24"/>
          <w:shd w:val="clear" w:color="auto" w:fill="FEFEFE"/>
          <w:lang w:val="ru-RU"/>
        </w:rPr>
        <w:t xml:space="preserve"> </w:t>
      </w:r>
      <w:r w:rsidRPr="004A0780">
        <w:rPr>
          <w:rFonts w:cs="Times New Roman"/>
          <w:szCs w:val="24"/>
          <w:shd w:val="clear" w:color="auto" w:fill="FEFEFE"/>
          <w:lang w:val="ru-RU"/>
        </w:rPr>
        <w:t xml:space="preserve">от договора, </w:t>
      </w:r>
      <w:proofErr w:type="spellStart"/>
      <w:r w:rsidRPr="004A0780">
        <w:rPr>
          <w:rFonts w:cs="Times New Roman"/>
          <w:szCs w:val="24"/>
          <w:shd w:val="clear" w:color="auto" w:fill="FEFEFE"/>
          <w:lang w:val="ru-RU"/>
        </w:rPr>
        <w:t>неизпълнението</w:t>
      </w:r>
      <w:proofErr w:type="spellEnd"/>
      <w:r w:rsidRPr="004A0780">
        <w:rPr>
          <w:rFonts w:cs="Times New Roman"/>
          <w:szCs w:val="24"/>
          <w:shd w:val="clear" w:color="auto" w:fill="FEFEFE"/>
          <w:lang w:val="ru-RU"/>
        </w:rPr>
        <w:t xml:space="preserve"> на </w:t>
      </w:r>
      <w:proofErr w:type="spellStart"/>
      <w:r w:rsidRPr="004A0780">
        <w:rPr>
          <w:rFonts w:cs="Times New Roman"/>
          <w:szCs w:val="24"/>
          <w:shd w:val="clear" w:color="auto" w:fill="FEFEFE"/>
          <w:lang w:val="ru-RU"/>
        </w:rPr>
        <w:t>задължението</w:t>
      </w:r>
      <w:proofErr w:type="spellEnd"/>
      <w:r w:rsidRPr="004A0780">
        <w:rPr>
          <w:rFonts w:cs="Times New Roman"/>
          <w:szCs w:val="24"/>
          <w:shd w:val="clear" w:color="auto" w:fill="FEFEFE"/>
          <w:lang w:val="ru-RU"/>
        </w:rPr>
        <w:t xml:space="preserve"> на </w:t>
      </w:r>
      <w:proofErr w:type="spellStart"/>
      <w:r w:rsidRPr="004A0780">
        <w:rPr>
          <w:rFonts w:cs="Times New Roman"/>
          <w:szCs w:val="24"/>
          <w:shd w:val="clear" w:color="auto" w:fill="FEFEFE"/>
          <w:lang w:val="ru-RU"/>
        </w:rPr>
        <w:t>бенефициента</w:t>
      </w:r>
      <w:proofErr w:type="spellEnd"/>
      <w:r w:rsidRPr="004A0780">
        <w:rPr>
          <w:rFonts w:cs="Times New Roman"/>
          <w:szCs w:val="24"/>
          <w:shd w:val="clear" w:color="auto" w:fill="FEFEFE"/>
          <w:lang w:val="ru-RU"/>
        </w:rPr>
        <w:t xml:space="preserve"> по отношение </w:t>
      </w:r>
      <w:proofErr w:type="spellStart"/>
      <w:r w:rsidRPr="004A0780">
        <w:rPr>
          <w:rFonts w:cs="Times New Roman"/>
          <w:szCs w:val="24"/>
          <w:shd w:val="clear" w:color="auto" w:fill="FEFEFE"/>
          <w:lang w:val="ru-RU"/>
        </w:rPr>
        <w:t>задълженията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включени</w:t>
      </w:r>
      <w:proofErr w:type="spellEnd"/>
      <w:r w:rsidRPr="004A0780">
        <w:rPr>
          <w:rFonts w:cs="Times New Roman"/>
          <w:szCs w:val="24"/>
          <w:shd w:val="clear" w:color="auto" w:fill="FEFEFE"/>
          <w:lang w:val="ru-RU"/>
        </w:rPr>
        <w:t xml:space="preserve"> в Приложение № 2 </w:t>
      </w:r>
      <w:proofErr w:type="spellStart"/>
      <w:r w:rsidRPr="004A0780">
        <w:rPr>
          <w:rFonts w:cs="Times New Roman"/>
          <w:szCs w:val="24"/>
          <w:shd w:val="clear" w:color="auto" w:fill="FEFEFE"/>
          <w:lang w:val="ru-RU"/>
        </w:rPr>
        <w:lastRenderedPageBreak/>
        <w:t>съгласно</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одобрената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производствена</w:t>
      </w:r>
      <w:proofErr w:type="spellEnd"/>
      <w:r w:rsidRPr="004A0780">
        <w:rPr>
          <w:rFonts w:cs="Times New Roman"/>
          <w:szCs w:val="24"/>
          <w:shd w:val="clear" w:color="auto" w:fill="FEFEFE"/>
          <w:lang w:val="ru-RU"/>
        </w:rPr>
        <w:t xml:space="preserve"> и </w:t>
      </w:r>
      <w:proofErr w:type="spellStart"/>
      <w:r w:rsidRPr="004A0780">
        <w:rPr>
          <w:rFonts w:cs="Times New Roman"/>
          <w:szCs w:val="24"/>
          <w:shd w:val="clear" w:color="auto" w:fill="FEFEFE"/>
          <w:lang w:val="ru-RU"/>
        </w:rPr>
        <w:t>търговска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програма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ако</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има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такава</w:t>
      </w:r>
      <w:proofErr w:type="spellEnd"/>
      <w:r w:rsidRPr="004A0780">
        <w:rPr>
          <w:rFonts w:cs="Times New Roman"/>
          <w:szCs w:val="24"/>
          <w:shd w:val="clear" w:color="auto" w:fill="FEFEFE"/>
          <w:lang w:val="ru-RU"/>
        </w:rPr>
        <w:t xml:space="preserve">) е </w:t>
      </w:r>
      <w:proofErr w:type="spellStart"/>
      <w:r w:rsidRPr="004A0780">
        <w:rPr>
          <w:rFonts w:cs="Times New Roman"/>
          <w:szCs w:val="24"/>
          <w:shd w:val="clear" w:color="auto" w:fill="FEFEFE"/>
          <w:lang w:val="ru-RU"/>
        </w:rPr>
        <w:t>по-голямо</w:t>
      </w:r>
      <w:proofErr w:type="spellEnd"/>
      <w:r w:rsidRPr="004A0780">
        <w:rPr>
          <w:rFonts w:cs="Times New Roman"/>
          <w:szCs w:val="24"/>
          <w:shd w:val="clear" w:color="auto" w:fill="FEFEFE"/>
          <w:lang w:val="ru-RU"/>
        </w:rPr>
        <w:t xml:space="preserve"> от 50 на сто от </w:t>
      </w:r>
      <w:proofErr w:type="spellStart"/>
      <w:r w:rsidRPr="004A0780">
        <w:rPr>
          <w:rFonts w:cs="Times New Roman"/>
          <w:szCs w:val="24"/>
          <w:shd w:val="clear" w:color="auto" w:fill="FEFEFE"/>
          <w:lang w:val="ru-RU"/>
        </w:rPr>
        <w:t>тях</w:t>
      </w:r>
      <w:proofErr w:type="spellEnd"/>
      <w:r w:rsidRPr="004A0780">
        <w:rPr>
          <w:rFonts w:cs="Times New Roman"/>
          <w:szCs w:val="24"/>
          <w:shd w:val="clear" w:color="auto" w:fill="FEFEFE"/>
          <w:lang w:val="ru-RU"/>
        </w:rPr>
        <w:t xml:space="preserve">, ФОНДЪТ </w:t>
      </w:r>
      <w:proofErr w:type="spellStart"/>
      <w:r w:rsidRPr="004A0780">
        <w:rPr>
          <w:rFonts w:cs="Times New Roman"/>
          <w:szCs w:val="24"/>
          <w:shd w:val="clear" w:color="auto" w:fill="FEFEFE"/>
          <w:lang w:val="ru-RU"/>
        </w:rPr>
        <w:t>претендира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възстановяване</w:t>
      </w:r>
      <w:proofErr w:type="spellEnd"/>
      <w:r w:rsidRPr="004A0780">
        <w:rPr>
          <w:rFonts w:cs="Times New Roman"/>
          <w:szCs w:val="24"/>
          <w:shd w:val="clear" w:color="auto" w:fill="FEFEFE"/>
          <w:lang w:val="ru-RU"/>
        </w:rPr>
        <w:t xml:space="preserve"> на</w:t>
      </w:r>
      <w:proofErr w:type="gram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изплатената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финансова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помощ</w:t>
      </w:r>
      <w:proofErr w:type="spellEnd"/>
      <w:r w:rsidRPr="004A0780">
        <w:rPr>
          <w:rFonts w:cs="Times New Roman"/>
          <w:szCs w:val="24"/>
          <w:shd w:val="clear" w:color="auto" w:fill="FEFEFE"/>
          <w:lang w:val="ru-RU"/>
        </w:rPr>
        <w:t xml:space="preserve"> по </w:t>
      </w:r>
      <w:proofErr w:type="spellStart"/>
      <w:r w:rsidRPr="004A0780">
        <w:rPr>
          <w:rFonts w:cs="Times New Roman"/>
          <w:szCs w:val="24"/>
          <w:shd w:val="clear" w:color="auto" w:fill="FEFEFE"/>
          <w:lang w:val="ru-RU"/>
        </w:rPr>
        <w:t>този</w:t>
      </w:r>
      <w:proofErr w:type="spellEnd"/>
      <w:r w:rsidRPr="004A0780">
        <w:rPr>
          <w:rFonts w:cs="Times New Roman"/>
          <w:szCs w:val="24"/>
          <w:shd w:val="clear" w:color="auto" w:fill="FEFEFE"/>
          <w:lang w:val="ru-RU"/>
        </w:rPr>
        <w:t xml:space="preserve"> договор.</w:t>
      </w:r>
    </w:p>
    <w:p w14:paraId="2C8F130C" w14:textId="5B126E69" w:rsidR="000A2D4E" w:rsidRPr="004A0780" w:rsidRDefault="000A2D4E" w:rsidP="000A2D4E">
      <w:pPr>
        <w:pStyle w:val="a9"/>
        <w:shd w:val="clear" w:color="auto" w:fill="FFFFFF"/>
        <w:tabs>
          <w:tab w:val="center" w:pos="0"/>
        </w:tabs>
        <w:rPr>
          <w:rFonts w:cs="Times New Roman"/>
          <w:b/>
          <w:szCs w:val="24"/>
          <w:shd w:val="clear" w:color="auto" w:fill="FEFEFE"/>
          <w:lang w:val="bg-BG"/>
        </w:rPr>
      </w:pPr>
      <w:r w:rsidRPr="004A0780">
        <w:rPr>
          <w:rFonts w:cs="Times New Roman"/>
          <w:szCs w:val="24"/>
          <w:shd w:val="clear" w:color="auto" w:fill="FEFEFE"/>
          <w:lang w:val="ru-RU"/>
        </w:rPr>
        <w:tab/>
      </w:r>
      <w:proofErr w:type="gramStart"/>
      <w:r w:rsidRPr="004A0780">
        <w:rPr>
          <w:rFonts w:cs="Times New Roman"/>
          <w:b/>
          <w:szCs w:val="24"/>
          <w:shd w:val="clear" w:color="auto" w:fill="FEFEFE"/>
          <w:lang w:val="ru-RU"/>
        </w:rPr>
        <w:t>(6)</w:t>
      </w:r>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Финансовата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помощ</w:t>
      </w:r>
      <w:proofErr w:type="spellEnd"/>
      <w:r w:rsidRPr="004A0780">
        <w:rPr>
          <w:rFonts w:cs="Times New Roman"/>
          <w:szCs w:val="24"/>
          <w:shd w:val="clear" w:color="auto" w:fill="FEFEFE"/>
          <w:lang w:val="ru-RU"/>
        </w:rPr>
        <w:t xml:space="preserve"> се </w:t>
      </w:r>
      <w:proofErr w:type="spellStart"/>
      <w:r w:rsidRPr="004A0780">
        <w:rPr>
          <w:rFonts w:cs="Times New Roman"/>
          <w:szCs w:val="24"/>
          <w:shd w:val="clear" w:color="auto" w:fill="FEFEFE"/>
          <w:lang w:val="ru-RU"/>
        </w:rPr>
        <w:t>намалява</w:t>
      </w:r>
      <w:proofErr w:type="spellEnd"/>
      <w:r w:rsidRPr="004A0780">
        <w:rPr>
          <w:rFonts w:cs="Times New Roman"/>
          <w:szCs w:val="24"/>
          <w:shd w:val="clear" w:color="auto" w:fill="FEFEFE"/>
          <w:lang w:val="ru-RU"/>
        </w:rPr>
        <w:t xml:space="preserve"> с размера на </w:t>
      </w:r>
      <w:proofErr w:type="spellStart"/>
      <w:r w:rsidRPr="004A0780">
        <w:rPr>
          <w:rFonts w:cs="Times New Roman"/>
          <w:szCs w:val="24"/>
          <w:shd w:val="clear" w:color="auto" w:fill="FEFEFE"/>
          <w:lang w:val="ru-RU"/>
        </w:rPr>
        <w:t>генерирания</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нетен</w:t>
      </w:r>
      <w:proofErr w:type="spellEnd"/>
      <w:r w:rsidRPr="004A0780">
        <w:rPr>
          <w:rFonts w:cs="Times New Roman"/>
          <w:szCs w:val="24"/>
          <w:shd w:val="clear" w:color="auto" w:fill="FEFEFE"/>
          <w:lang w:val="ru-RU"/>
        </w:rPr>
        <w:t xml:space="preserve"> приход</w:t>
      </w:r>
      <w:r w:rsidRPr="004A0780">
        <w:rPr>
          <w:rFonts w:cs="Times New Roman"/>
          <w:szCs w:val="24"/>
          <w:shd w:val="clear" w:color="auto" w:fill="FEFEFE"/>
          <w:lang w:val="bg-BG"/>
        </w:rPr>
        <w:t xml:space="preserve"> до размера на финансовата помощ</w:t>
      </w:r>
      <w:r w:rsidRPr="004A0780">
        <w:rPr>
          <w:rFonts w:cs="Times New Roman"/>
          <w:szCs w:val="24"/>
          <w:shd w:val="clear" w:color="auto" w:fill="FEFEFE"/>
          <w:lang w:val="ru-RU"/>
        </w:rPr>
        <w:t xml:space="preserve">, в случай че за период от </w:t>
      </w:r>
      <w:proofErr w:type="spellStart"/>
      <w:r w:rsidRPr="004A0780">
        <w:rPr>
          <w:rFonts w:cs="Times New Roman"/>
          <w:szCs w:val="24"/>
          <w:shd w:val="clear" w:color="auto" w:fill="FEFEFE"/>
          <w:lang w:val="ru-RU"/>
        </w:rPr>
        <w:t>всеки</w:t>
      </w:r>
      <w:proofErr w:type="spellEnd"/>
      <w:r w:rsidRPr="004A0780">
        <w:rPr>
          <w:rFonts w:cs="Times New Roman"/>
          <w:szCs w:val="24"/>
          <w:shd w:val="clear" w:color="auto" w:fill="FEFEFE"/>
          <w:lang w:val="ru-RU"/>
        </w:rPr>
        <w:t xml:space="preserve"> 12 </w:t>
      </w:r>
      <w:proofErr w:type="spellStart"/>
      <w:r w:rsidRPr="004A0780">
        <w:rPr>
          <w:rFonts w:cs="Times New Roman"/>
          <w:szCs w:val="24"/>
          <w:shd w:val="clear" w:color="auto" w:fill="FEFEFE"/>
          <w:lang w:val="ru-RU"/>
        </w:rPr>
        <w:t>месеца</w:t>
      </w:r>
      <w:proofErr w:type="spellEnd"/>
      <w:r w:rsidRPr="004A0780">
        <w:rPr>
          <w:rFonts w:cs="Times New Roman"/>
          <w:szCs w:val="24"/>
          <w:shd w:val="clear" w:color="auto" w:fill="FEFEFE"/>
          <w:lang w:val="ru-RU"/>
        </w:rPr>
        <w:t xml:space="preserve">, считано от </w:t>
      </w:r>
      <w:proofErr w:type="spellStart"/>
      <w:r w:rsidRPr="004A0780">
        <w:rPr>
          <w:rFonts w:cs="Times New Roman"/>
          <w:szCs w:val="24"/>
          <w:shd w:val="clear" w:color="auto" w:fill="FEFEFE"/>
          <w:lang w:val="ru-RU"/>
        </w:rPr>
        <w:t>датата</w:t>
      </w:r>
      <w:proofErr w:type="spellEnd"/>
      <w:r w:rsidRPr="004A0780">
        <w:rPr>
          <w:rFonts w:cs="Times New Roman"/>
          <w:szCs w:val="24"/>
          <w:shd w:val="clear" w:color="auto" w:fill="FEFEFE"/>
          <w:lang w:val="ru-RU"/>
        </w:rPr>
        <w:t xml:space="preserve"> на </w:t>
      </w:r>
      <w:proofErr w:type="spellStart"/>
      <w:r w:rsidRPr="004A0780">
        <w:rPr>
          <w:rFonts w:cs="Times New Roman"/>
          <w:szCs w:val="24"/>
          <w:shd w:val="clear" w:color="auto" w:fill="FEFEFE"/>
          <w:lang w:val="ru-RU"/>
        </w:rPr>
        <w:t>получаване</w:t>
      </w:r>
      <w:proofErr w:type="spellEnd"/>
      <w:r w:rsidRPr="004A0780">
        <w:rPr>
          <w:rFonts w:cs="Times New Roman"/>
          <w:szCs w:val="24"/>
          <w:shd w:val="clear" w:color="auto" w:fill="FEFEFE"/>
          <w:lang w:val="ru-RU"/>
        </w:rPr>
        <w:t xml:space="preserve"> на </w:t>
      </w:r>
      <w:proofErr w:type="spellStart"/>
      <w:r w:rsidRPr="004A0780">
        <w:rPr>
          <w:rFonts w:cs="Times New Roman"/>
          <w:szCs w:val="24"/>
          <w:shd w:val="clear" w:color="auto" w:fill="FEFEFE"/>
          <w:lang w:val="ru-RU"/>
        </w:rPr>
        <w:t>окончателно</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плащане</w:t>
      </w:r>
      <w:proofErr w:type="spellEnd"/>
      <w:r w:rsidRPr="004A0780">
        <w:rPr>
          <w:rFonts w:cs="Times New Roman"/>
          <w:szCs w:val="24"/>
          <w:shd w:val="clear" w:color="auto" w:fill="FEFEFE"/>
          <w:lang w:val="ru-RU"/>
        </w:rPr>
        <w:t xml:space="preserve"> до </w:t>
      </w:r>
      <w:proofErr w:type="spellStart"/>
      <w:r w:rsidRPr="004A0780">
        <w:rPr>
          <w:rFonts w:cs="Times New Roman"/>
          <w:szCs w:val="24"/>
          <w:shd w:val="clear" w:color="auto" w:fill="FEFEFE"/>
          <w:lang w:val="ru-RU"/>
        </w:rPr>
        <w:t>изтичане</w:t>
      </w:r>
      <w:proofErr w:type="spellEnd"/>
      <w:r w:rsidRPr="004A0780">
        <w:rPr>
          <w:rFonts w:cs="Times New Roman"/>
          <w:szCs w:val="24"/>
          <w:shd w:val="clear" w:color="auto" w:fill="FEFEFE"/>
          <w:lang w:val="ru-RU"/>
        </w:rPr>
        <w:t xml:space="preserve"> на срока по чл. 6, ал. </w:t>
      </w:r>
      <w:r w:rsidR="00F414C9">
        <w:rPr>
          <w:rFonts w:cs="Times New Roman"/>
          <w:szCs w:val="24"/>
          <w:shd w:val="clear" w:color="auto" w:fill="FEFEFE"/>
          <w:lang w:val="ru-RU"/>
        </w:rPr>
        <w:t>6</w:t>
      </w:r>
      <w:r w:rsidR="00F414C9" w:rsidRPr="004A0780">
        <w:rPr>
          <w:rFonts w:cs="Times New Roman"/>
          <w:szCs w:val="24"/>
          <w:shd w:val="clear" w:color="auto" w:fill="FEFEFE"/>
          <w:lang w:val="ru-RU"/>
        </w:rPr>
        <w:t xml:space="preserve"> </w:t>
      </w:r>
      <w:r w:rsidRPr="004A0780">
        <w:rPr>
          <w:rFonts w:cs="Times New Roman"/>
          <w:szCs w:val="24"/>
          <w:shd w:val="clear" w:color="auto" w:fill="FEFEFE"/>
          <w:lang w:val="ru-RU"/>
        </w:rPr>
        <w:t xml:space="preserve">от договора, се установи, че </w:t>
      </w:r>
      <w:proofErr w:type="spellStart"/>
      <w:r w:rsidRPr="004A0780">
        <w:rPr>
          <w:rFonts w:cs="Times New Roman"/>
          <w:szCs w:val="24"/>
          <w:shd w:val="clear" w:color="auto" w:fill="FEFEFE"/>
          <w:lang w:val="ru-RU"/>
        </w:rPr>
        <w:t>проектът</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генерира</w:t>
      </w:r>
      <w:proofErr w:type="spellEnd"/>
      <w:r w:rsidRPr="004A0780">
        <w:rPr>
          <w:rFonts w:cs="Times New Roman"/>
          <w:szCs w:val="24"/>
          <w:shd w:val="clear" w:color="auto" w:fill="FEFEFE"/>
          <w:lang w:val="ru-RU"/>
        </w:rPr>
        <w:t xml:space="preserve"> приходи, а </w:t>
      </w:r>
      <w:proofErr w:type="spellStart"/>
      <w:r w:rsidRPr="004A0780">
        <w:rPr>
          <w:rFonts w:cs="Times New Roman"/>
          <w:szCs w:val="24"/>
          <w:shd w:val="clear" w:color="auto" w:fill="FEFEFE"/>
          <w:lang w:val="ru-RU"/>
        </w:rPr>
        <w:t>интензитетът</w:t>
      </w:r>
      <w:proofErr w:type="spellEnd"/>
      <w:r w:rsidRPr="004A0780">
        <w:rPr>
          <w:rFonts w:cs="Times New Roman"/>
          <w:szCs w:val="24"/>
          <w:shd w:val="clear" w:color="auto" w:fill="FEFEFE"/>
          <w:lang w:val="ru-RU"/>
        </w:rPr>
        <w:t xml:space="preserve"> на </w:t>
      </w:r>
      <w:proofErr w:type="spellStart"/>
      <w:r w:rsidRPr="004A0780">
        <w:rPr>
          <w:rFonts w:cs="Times New Roman"/>
          <w:szCs w:val="24"/>
          <w:shd w:val="clear" w:color="auto" w:fill="FEFEFE"/>
          <w:lang w:val="ru-RU"/>
        </w:rPr>
        <w:t>подпомагане</w:t>
      </w:r>
      <w:proofErr w:type="spellEnd"/>
      <w:r w:rsidRPr="004A0780">
        <w:rPr>
          <w:rFonts w:cs="Times New Roman"/>
          <w:szCs w:val="24"/>
          <w:shd w:val="clear" w:color="auto" w:fill="FEFEFE"/>
          <w:lang w:val="ru-RU"/>
        </w:rPr>
        <w:t xml:space="preserve"> е определен на сто на сто</w:t>
      </w:r>
      <w:proofErr w:type="gram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въз</w:t>
      </w:r>
      <w:proofErr w:type="spellEnd"/>
      <w:r w:rsidRPr="004A0780">
        <w:rPr>
          <w:rFonts w:cs="Times New Roman"/>
          <w:szCs w:val="24"/>
          <w:shd w:val="clear" w:color="auto" w:fill="FEFEFE"/>
          <w:lang w:val="ru-RU"/>
        </w:rPr>
        <w:t xml:space="preserve"> основа на </w:t>
      </w:r>
      <w:proofErr w:type="spellStart"/>
      <w:r w:rsidRPr="004A0780">
        <w:rPr>
          <w:rFonts w:cs="Times New Roman"/>
          <w:szCs w:val="24"/>
          <w:shd w:val="clear" w:color="auto" w:fill="FEFEFE"/>
          <w:lang w:val="ru-RU"/>
        </w:rPr>
        <w:t>извършен</w:t>
      </w:r>
      <w:proofErr w:type="spellEnd"/>
      <w:r w:rsidRPr="004A0780">
        <w:rPr>
          <w:rFonts w:cs="Times New Roman"/>
          <w:szCs w:val="24"/>
          <w:shd w:val="clear" w:color="auto" w:fill="FEFEFE"/>
          <w:lang w:val="ru-RU"/>
        </w:rPr>
        <w:t xml:space="preserve"> анализ </w:t>
      </w:r>
      <w:proofErr w:type="spellStart"/>
      <w:r w:rsidRPr="004A0780">
        <w:rPr>
          <w:rFonts w:cs="Times New Roman"/>
          <w:szCs w:val="24"/>
          <w:shd w:val="clear" w:color="auto" w:fill="FEFEFE"/>
          <w:lang w:val="ru-RU"/>
        </w:rPr>
        <w:t>разходи</w:t>
      </w:r>
      <w:proofErr w:type="spellEnd"/>
      <w:r w:rsidRPr="004A0780">
        <w:rPr>
          <w:rFonts w:cs="Times New Roman"/>
          <w:szCs w:val="24"/>
          <w:shd w:val="clear" w:color="auto" w:fill="FEFEFE"/>
          <w:lang w:val="ru-RU"/>
        </w:rPr>
        <w:t xml:space="preserve">-ползи (финансов анализ), </w:t>
      </w:r>
      <w:proofErr w:type="spellStart"/>
      <w:r w:rsidRPr="004A0780">
        <w:rPr>
          <w:rFonts w:cs="Times New Roman"/>
          <w:szCs w:val="24"/>
          <w:shd w:val="clear" w:color="auto" w:fill="FEFEFE"/>
          <w:lang w:val="ru-RU"/>
        </w:rPr>
        <w:t>според</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който</w:t>
      </w:r>
      <w:proofErr w:type="spellEnd"/>
      <w:r w:rsidRPr="004A0780">
        <w:rPr>
          <w:rFonts w:cs="Times New Roman"/>
          <w:szCs w:val="24"/>
          <w:shd w:val="clear" w:color="auto" w:fill="FEFEFE"/>
          <w:lang w:val="ru-RU"/>
        </w:rPr>
        <w:t xml:space="preserve"> не </w:t>
      </w:r>
      <w:proofErr w:type="spellStart"/>
      <w:r w:rsidRPr="004A0780">
        <w:rPr>
          <w:rFonts w:cs="Times New Roman"/>
          <w:szCs w:val="24"/>
          <w:shd w:val="clear" w:color="auto" w:fill="FEFEFE"/>
          <w:lang w:val="ru-RU"/>
        </w:rPr>
        <w:t>са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прогнозирани</w:t>
      </w:r>
      <w:proofErr w:type="spellEnd"/>
      <w:r w:rsidRPr="004A0780">
        <w:rPr>
          <w:rFonts w:cs="Times New Roman"/>
          <w:szCs w:val="24"/>
          <w:shd w:val="clear" w:color="auto" w:fill="FEFEFE"/>
          <w:lang w:val="ru-RU"/>
        </w:rPr>
        <w:t xml:space="preserve"> приходи</w:t>
      </w:r>
      <w:r w:rsidRPr="004A0780">
        <w:rPr>
          <w:rFonts w:cs="Times New Roman"/>
          <w:szCs w:val="24"/>
          <w:shd w:val="clear" w:color="auto" w:fill="FEFEFE"/>
          <w:lang w:val="bg-BG"/>
        </w:rPr>
        <w:t xml:space="preserve">, с изключение в случаите когато проектното предложение е одобрено, а финансовата помощ подлежи на изплащане при условията на Регламент 1407/2013 </w:t>
      </w:r>
      <w:proofErr w:type="gramStart"/>
      <w:r w:rsidRPr="004A0780">
        <w:rPr>
          <w:rFonts w:cs="Times New Roman"/>
          <w:szCs w:val="24"/>
          <w:shd w:val="clear" w:color="auto" w:fill="FEFEFE"/>
          <w:lang w:val="bg-BG"/>
        </w:rPr>
        <w:t>на</w:t>
      </w:r>
      <w:proofErr w:type="gramEnd"/>
      <w:r w:rsidRPr="004A0780">
        <w:rPr>
          <w:rFonts w:cs="Times New Roman"/>
          <w:szCs w:val="24"/>
          <w:shd w:val="clear" w:color="auto" w:fill="FEFEFE"/>
          <w:lang w:val="bg-BG"/>
        </w:rPr>
        <w:t xml:space="preserve"> Комисията.</w:t>
      </w:r>
      <w:r w:rsidRPr="004A0780" w:rsidDel="001345E0">
        <w:rPr>
          <w:rFonts w:cs="Times New Roman"/>
          <w:b/>
          <w:szCs w:val="24"/>
          <w:shd w:val="clear" w:color="auto" w:fill="FEFEFE"/>
          <w:lang w:val="bg-BG"/>
        </w:rPr>
        <w:t xml:space="preserve"> </w:t>
      </w:r>
      <w:r w:rsidRPr="004A0780">
        <w:rPr>
          <w:rFonts w:cs="Times New Roman"/>
          <w:b/>
          <w:szCs w:val="24"/>
          <w:shd w:val="clear" w:color="auto" w:fill="FEFEFE"/>
          <w:lang w:val="bg-BG"/>
        </w:rPr>
        <w:t xml:space="preserve"> </w:t>
      </w:r>
    </w:p>
    <w:p w14:paraId="07DA8A34" w14:textId="7777777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b/>
          <w:szCs w:val="24"/>
          <w:shd w:val="clear" w:color="auto" w:fill="FEFEFE"/>
          <w:lang w:val="bg-BG"/>
        </w:rPr>
        <w:tab/>
        <w:t>(7)</w:t>
      </w:r>
      <w:r w:rsidRPr="004A0780">
        <w:rPr>
          <w:rFonts w:cs="Times New Roman"/>
          <w:szCs w:val="24"/>
          <w:shd w:val="clear" w:color="auto" w:fill="FEFEFE"/>
          <w:lang w:val="bg-BG"/>
        </w:rPr>
        <w:t xml:space="preserve"> Когато </w:t>
      </w:r>
      <w:r w:rsidRPr="004A0780">
        <w:rPr>
          <w:rFonts w:cs="Times New Roman"/>
          <w:b/>
          <w:szCs w:val="24"/>
          <w:shd w:val="clear" w:color="auto" w:fill="FEFEFE"/>
          <w:lang w:val="bg-BG"/>
        </w:rPr>
        <w:t>ФОНДЪТ</w:t>
      </w:r>
      <w:r w:rsidRPr="004A0780">
        <w:rPr>
          <w:rFonts w:cs="Times New Roman"/>
          <w:szCs w:val="24"/>
          <w:shd w:val="clear" w:color="auto" w:fill="FEFEFE"/>
          <w:lang w:val="bg-BG"/>
        </w:rPr>
        <w:t xml:space="preserve"> установи, че </w:t>
      </w:r>
      <w:r w:rsidRPr="004A0780">
        <w:rPr>
          <w:rFonts w:cs="Times New Roman"/>
          <w:b/>
          <w:szCs w:val="24"/>
          <w:shd w:val="clear" w:color="auto" w:fill="FEFEFE"/>
          <w:lang w:val="bg-BG"/>
        </w:rPr>
        <w:t>БЕНЕФИЦИЕНТА</w:t>
      </w:r>
      <w:r w:rsidRPr="004A0780">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14:paraId="65F4B45F"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(8)</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има право да претендира възстановяване от </w:t>
      </w:r>
      <w:r w:rsidRPr="004A0780">
        <w:rPr>
          <w:rFonts w:cs="Times New Roman"/>
          <w:b/>
          <w:sz w:val="24"/>
          <w:szCs w:val="24"/>
          <w:shd w:val="clear" w:color="auto" w:fill="FEFEFE"/>
          <w:lang w:val="bg-BG"/>
        </w:rPr>
        <w:t>БЕНЕФИЦИЕНТА</w:t>
      </w:r>
      <w:r w:rsidRPr="004A0780">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4A0780">
        <w:rPr>
          <w:rFonts w:cs="Times New Roman"/>
          <w:b/>
          <w:sz w:val="24"/>
          <w:szCs w:val="24"/>
          <w:shd w:val="clear" w:color="auto" w:fill="FEFEFE"/>
          <w:lang w:val="bg-BG"/>
        </w:rPr>
        <w:t>БЕНЕФИЦИЕНТА</w:t>
      </w:r>
      <w:r w:rsidRPr="004A0780">
        <w:rPr>
          <w:rFonts w:cs="Times New Roman"/>
          <w:sz w:val="24"/>
          <w:szCs w:val="24"/>
          <w:shd w:val="clear" w:color="auto" w:fill="FEFEFE"/>
          <w:lang w:val="bg-BG"/>
        </w:rPr>
        <w:t xml:space="preserve"> в случаите по ал. 1 и 2.</w:t>
      </w:r>
    </w:p>
    <w:p w14:paraId="77B8854A" w14:textId="77777777" w:rsidR="000A2D4E" w:rsidRPr="004A0780" w:rsidRDefault="000A2D4E" w:rsidP="000A2D4E">
      <w:pPr>
        <w:ind w:firstLine="708"/>
        <w:jc w:val="both"/>
        <w:rPr>
          <w:rFonts w:cs="Times New Roman"/>
          <w:sz w:val="24"/>
          <w:szCs w:val="24"/>
          <w:lang w:val="bg-BG"/>
        </w:rPr>
      </w:pPr>
      <w:proofErr w:type="gramStart"/>
      <w:r w:rsidRPr="004A0780">
        <w:rPr>
          <w:rFonts w:cs="Times New Roman"/>
          <w:b/>
          <w:sz w:val="24"/>
          <w:szCs w:val="24"/>
          <w:lang w:val="ru-RU"/>
        </w:rPr>
        <w:t>(</w:t>
      </w:r>
      <w:r w:rsidRPr="004A0780">
        <w:rPr>
          <w:rFonts w:cs="Times New Roman"/>
          <w:b/>
          <w:sz w:val="24"/>
          <w:szCs w:val="24"/>
          <w:lang w:val="bg-BG"/>
        </w:rPr>
        <w:t>9</w:t>
      </w:r>
      <w:r w:rsidRPr="004A0780">
        <w:rPr>
          <w:rFonts w:cs="Times New Roman"/>
          <w:b/>
          <w:sz w:val="24"/>
          <w:szCs w:val="24"/>
          <w:lang w:val="ru-RU"/>
        </w:rPr>
        <w:t>)</w:t>
      </w:r>
      <w:r w:rsidRPr="004A0780">
        <w:rPr>
          <w:rFonts w:cs="Times New Roman"/>
          <w:sz w:val="24"/>
          <w:szCs w:val="24"/>
          <w:lang w:val="ru-RU"/>
        </w:rPr>
        <w:t xml:space="preserve"> </w:t>
      </w:r>
      <w:r w:rsidRPr="004A0780">
        <w:rPr>
          <w:rFonts w:cs="Times New Roman"/>
          <w:sz w:val="24"/>
          <w:szCs w:val="24"/>
          <w:lang w:val="bg-BG"/>
        </w:rPr>
        <w:t xml:space="preserve">В изброените по ал. 1 и 2 случаи </w:t>
      </w:r>
      <w:r w:rsidRPr="004A0780">
        <w:rPr>
          <w:rFonts w:cs="Times New Roman"/>
          <w:b/>
          <w:sz w:val="24"/>
          <w:szCs w:val="24"/>
          <w:lang w:val="bg-BG"/>
        </w:rPr>
        <w:t>ФОНДЪТ</w:t>
      </w:r>
      <w:r w:rsidRPr="004A0780">
        <w:rPr>
          <w:rFonts w:cs="Times New Roman"/>
          <w:sz w:val="24"/>
          <w:szCs w:val="24"/>
          <w:lang w:val="bg-BG"/>
        </w:rPr>
        <w:t xml:space="preserve"> има право да определи размера на намалението при изплащане на помощта в съответствие с </w:t>
      </w:r>
      <w:r w:rsidRPr="004A0780">
        <w:rPr>
          <w:sz w:val="24"/>
          <w:szCs w:val="24"/>
          <w:lang w:val="ru-RU"/>
        </w:rPr>
        <w:t xml:space="preserve">чл. 35 от Регламент </w:t>
      </w:r>
      <w:r w:rsidRPr="004A0780">
        <w:rPr>
          <w:rFonts w:cs="Times New Roman"/>
          <w:sz w:val="24"/>
          <w:szCs w:val="24"/>
          <w:shd w:val="clear" w:color="auto" w:fill="FEFEFE"/>
          <w:lang w:val="bg-BG"/>
        </w:rPr>
        <w:t xml:space="preserve">(ЕС) </w:t>
      </w:r>
      <w:r w:rsidRPr="004A0780">
        <w:rPr>
          <w:sz w:val="24"/>
          <w:szCs w:val="24"/>
          <w:lang w:val="ru-RU"/>
        </w:rPr>
        <w:t>№ 640/2014.</w:t>
      </w:r>
      <w:proofErr w:type="gramEnd"/>
    </w:p>
    <w:p w14:paraId="7CDE4D7B" w14:textId="77777777" w:rsidR="000A2D4E" w:rsidRPr="004A0780" w:rsidRDefault="000A2D4E" w:rsidP="000A2D4E">
      <w:pPr>
        <w:ind w:firstLine="708"/>
        <w:jc w:val="both"/>
        <w:rPr>
          <w:sz w:val="24"/>
          <w:szCs w:val="24"/>
          <w:lang w:val="ru-RU"/>
        </w:rPr>
      </w:pPr>
      <w:r w:rsidRPr="004A0780">
        <w:rPr>
          <w:rFonts w:cs="Times New Roman"/>
          <w:b/>
          <w:sz w:val="24"/>
          <w:szCs w:val="24"/>
          <w:lang w:val="ru-RU"/>
        </w:rPr>
        <w:t>(</w:t>
      </w:r>
      <w:r w:rsidRPr="004A0780">
        <w:rPr>
          <w:rFonts w:cs="Times New Roman"/>
          <w:b/>
          <w:sz w:val="24"/>
          <w:szCs w:val="24"/>
          <w:lang w:val="bg-BG"/>
        </w:rPr>
        <w:t>10</w:t>
      </w:r>
      <w:r w:rsidRPr="004A0780">
        <w:rPr>
          <w:rFonts w:cs="Times New Roman"/>
          <w:b/>
          <w:sz w:val="24"/>
          <w:szCs w:val="24"/>
          <w:lang w:val="ru-RU"/>
        </w:rPr>
        <w:t>)</w:t>
      </w:r>
      <w:r w:rsidRPr="004A0780">
        <w:rPr>
          <w:rFonts w:cs="Times New Roman"/>
          <w:sz w:val="24"/>
          <w:szCs w:val="24"/>
          <w:lang w:val="ru-RU"/>
        </w:rPr>
        <w:t xml:space="preserve"> </w:t>
      </w:r>
      <w:r w:rsidRPr="004A0780">
        <w:rPr>
          <w:rFonts w:cs="Times New Roman"/>
          <w:sz w:val="24"/>
          <w:szCs w:val="24"/>
          <w:lang w:val="bg-BG"/>
        </w:rPr>
        <w:t xml:space="preserve">В изброените по ал. 1 и 2 случаи, </w:t>
      </w:r>
      <w:r w:rsidRPr="004A0780">
        <w:rPr>
          <w:rFonts w:cs="Times New Roman"/>
          <w:b/>
          <w:sz w:val="24"/>
          <w:szCs w:val="24"/>
          <w:lang w:val="bg-BG"/>
        </w:rPr>
        <w:t>ФОНДЪТ</w:t>
      </w:r>
      <w:r w:rsidRPr="004A0780">
        <w:rPr>
          <w:rFonts w:cs="Times New Roman"/>
          <w:sz w:val="24"/>
          <w:szCs w:val="24"/>
          <w:lang w:val="bg-BG"/>
        </w:rPr>
        <w:t xml:space="preserve"> има право да преустанови подпомагането на кандидата по </w:t>
      </w:r>
      <w:proofErr w:type="gramStart"/>
      <w:r w:rsidRPr="004A0780">
        <w:rPr>
          <w:rFonts w:cs="Times New Roman"/>
          <w:sz w:val="24"/>
          <w:szCs w:val="24"/>
          <w:lang w:val="bg-BG"/>
        </w:rPr>
        <w:t>реда на</w:t>
      </w:r>
      <w:proofErr w:type="gramEnd"/>
      <w:r w:rsidRPr="004A0780">
        <w:rPr>
          <w:rFonts w:cs="Times New Roman"/>
          <w:sz w:val="24"/>
          <w:szCs w:val="24"/>
          <w:lang w:val="bg-BG"/>
        </w:rPr>
        <w:t xml:space="preserve"> </w:t>
      </w:r>
      <w:r w:rsidRPr="004A0780">
        <w:rPr>
          <w:sz w:val="24"/>
          <w:szCs w:val="24"/>
          <w:lang w:val="ru-RU"/>
        </w:rPr>
        <w:t>чл. 3</w:t>
      </w:r>
      <w:r w:rsidRPr="004A0780">
        <w:rPr>
          <w:sz w:val="24"/>
          <w:szCs w:val="24"/>
          <w:lang w:val="bg-BG"/>
        </w:rPr>
        <w:t>6</w:t>
      </w:r>
      <w:r w:rsidRPr="004A0780">
        <w:rPr>
          <w:sz w:val="24"/>
          <w:szCs w:val="24"/>
          <w:lang w:val="ru-RU"/>
        </w:rPr>
        <w:t xml:space="preserve"> от Регламент </w:t>
      </w:r>
      <w:r w:rsidRPr="004A0780">
        <w:rPr>
          <w:rFonts w:cs="Times New Roman"/>
          <w:sz w:val="24"/>
          <w:szCs w:val="24"/>
          <w:shd w:val="clear" w:color="auto" w:fill="FEFEFE"/>
          <w:lang w:val="bg-BG"/>
        </w:rPr>
        <w:t xml:space="preserve">(ЕС) </w:t>
      </w:r>
      <w:r w:rsidRPr="004A0780">
        <w:rPr>
          <w:sz w:val="24"/>
          <w:szCs w:val="24"/>
          <w:lang w:val="ru-RU"/>
        </w:rPr>
        <w:t>№ 640/2014.</w:t>
      </w:r>
    </w:p>
    <w:p w14:paraId="774F7392"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b/>
          <w:szCs w:val="24"/>
          <w:lang w:val="bg-BG"/>
        </w:rPr>
        <w:t>(11)</w:t>
      </w:r>
      <w:r w:rsidRPr="004A0780">
        <w:rPr>
          <w:rFonts w:cs="Times New Roman"/>
          <w:szCs w:val="24"/>
          <w:lang w:val="bg-BG"/>
        </w:rPr>
        <w:t xml:space="preserve"> </w:t>
      </w:r>
      <w:proofErr w:type="spellStart"/>
      <w:r w:rsidRPr="004A0780">
        <w:rPr>
          <w:szCs w:val="24"/>
          <w:lang w:val="ru-RU" w:eastAsia="bg-BG"/>
        </w:rPr>
        <w:t>Всеки</w:t>
      </w:r>
      <w:proofErr w:type="spellEnd"/>
      <w:r w:rsidRPr="004A0780">
        <w:rPr>
          <w:szCs w:val="24"/>
          <w:lang w:val="ru-RU" w:eastAsia="bg-BG"/>
        </w:rPr>
        <w:t xml:space="preserve"> </w:t>
      </w:r>
      <w:proofErr w:type="spellStart"/>
      <w:r w:rsidRPr="004A0780">
        <w:rPr>
          <w:szCs w:val="24"/>
          <w:lang w:val="ru-RU" w:eastAsia="bg-BG"/>
        </w:rPr>
        <w:t>разход</w:t>
      </w:r>
      <w:proofErr w:type="spellEnd"/>
      <w:r w:rsidRPr="004A0780">
        <w:rPr>
          <w:szCs w:val="24"/>
          <w:lang w:val="ru-RU" w:eastAsia="bg-BG"/>
        </w:rPr>
        <w:t xml:space="preserve">, предвиден за </w:t>
      </w:r>
      <w:proofErr w:type="spellStart"/>
      <w:r w:rsidRPr="004A0780">
        <w:rPr>
          <w:szCs w:val="24"/>
          <w:lang w:val="ru-RU" w:eastAsia="bg-BG"/>
        </w:rPr>
        <w:t>финансиране</w:t>
      </w:r>
      <w:proofErr w:type="spellEnd"/>
      <w:r w:rsidRPr="004A0780">
        <w:rPr>
          <w:szCs w:val="24"/>
          <w:lang w:val="ru-RU" w:eastAsia="bg-BG"/>
        </w:rPr>
        <w:t xml:space="preserve"> </w:t>
      </w:r>
      <w:proofErr w:type="spellStart"/>
      <w:r w:rsidRPr="004A0780">
        <w:rPr>
          <w:szCs w:val="24"/>
          <w:lang w:val="ru-RU" w:eastAsia="bg-BG"/>
        </w:rPr>
        <w:t>със</w:t>
      </w:r>
      <w:proofErr w:type="spellEnd"/>
      <w:r w:rsidRPr="004A0780">
        <w:rPr>
          <w:szCs w:val="24"/>
          <w:lang w:val="ru-RU" w:eastAsia="bg-BG"/>
        </w:rPr>
        <w:t xml:space="preserve"> средства от </w:t>
      </w:r>
      <w:proofErr w:type="spellStart"/>
      <w:r w:rsidRPr="004A0780">
        <w:rPr>
          <w:szCs w:val="24"/>
          <w:lang w:val="ru-RU" w:eastAsia="bg-BG"/>
        </w:rPr>
        <w:t>безвъзмездна</w:t>
      </w:r>
      <w:proofErr w:type="spellEnd"/>
      <w:r w:rsidRPr="004A0780">
        <w:rPr>
          <w:szCs w:val="24"/>
          <w:lang w:val="ru-RU" w:eastAsia="bg-BG"/>
        </w:rPr>
        <w:t xml:space="preserve"> </w:t>
      </w:r>
      <w:proofErr w:type="spellStart"/>
      <w:r w:rsidRPr="004A0780">
        <w:rPr>
          <w:szCs w:val="24"/>
          <w:lang w:val="ru-RU" w:eastAsia="bg-BG"/>
        </w:rPr>
        <w:t>финансова</w:t>
      </w:r>
      <w:proofErr w:type="spellEnd"/>
      <w:r w:rsidRPr="004A0780">
        <w:rPr>
          <w:szCs w:val="24"/>
          <w:lang w:val="ru-RU" w:eastAsia="bg-BG"/>
        </w:rPr>
        <w:t xml:space="preserve"> </w:t>
      </w:r>
      <w:proofErr w:type="spellStart"/>
      <w:r w:rsidRPr="004A0780">
        <w:rPr>
          <w:szCs w:val="24"/>
          <w:lang w:val="ru-RU" w:eastAsia="bg-BG"/>
        </w:rPr>
        <w:t>помощ</w:t>
      </w:r>
      <w:proofErr w:type="spellEnd"/>
      <w:r w:rsidRPr="004A0780">
        <w:rPr>
          <w:szCs w:val="24"/>
          <w:lang w:val="ru-RU" w:eastAsia="bg-BG"/>
        </w:rPr>
        <w:t xml:space="preserve">, </w:t>
      </w:r>
      <w:proofErr w:type="spellStart"/>
      <w:r w:rsidRPr="004A0780">
        <w:rPr>
          <w:szCs w:val="24"/>
          <w:lang w:val="ru-RU" w:eastAsia="bg-BG"/>
        </w:rPr>
        <w:t>предоставена</w:t>
      </w:r>
      <w:proofErr w:type="spellEnd"/>
      <w:r w:rsidRPr="004A0780">
        <w:rPr>
          <w:szCs w:val="24"/>
          <w:lang w:val="ru-RU" w:eastAsia="bg-BG"/>
        </w:rPr>
        <w:t xml:space="preserve"> с </w:t>
      </w:r>
      <w:proofErr w:type="spellStart"/>
      <w:r w:rsidRPr="004A0780">
        <w:rPr>
          <w:szCs w:val="24"/>
          <w:lang w:val="ru-RU" w:eastAsia="bg-BG"/>
        </w:rPr>
        <w:t>този</w:t>
      </w:r>
      <w:proofErr w:type="spellEnd"/>
      <w:r w:rsidRPr="004A0780">
        <w:rPr>
          <w:szCs w:val="24"/>
          <w:lang w:val="ru-RU" w:eastAsia="bg-BG"/>
        </w:rPr>
        <w:t xml:space="preserve"> договор, включен в </w:t>
      </w:r>
      <w:proofErr w:type="spellStart"/>
      <w:r w:rsidRPr="004A0780">
        <w:rPr>
          <w:szCs w:val="24"/>
          <w:lang w:val="ru-RU" w:eastAsia="bg-BG"/>
        </w:rPr>
        <w:t>искане</w:t>
      </w:r>
      <w:proofErr w:type="spellEnd"/>
      <w:r w:rsidRPr="004A0780">
        <w:rPr>
          <w:szCs w:val="24"/>
          <w:lang w:val="ru-RU" w:eastAsia="bg-BG"/>
        </w:rPr>
        <w:t xml:space="preserve"> за </w:t>
      </w:r>
      <w:proofErr w:type="spellStart"/>
      <w:r w:rsidRPr="004A0780">
        <w:rPr>
          <w:szCs w:val="24"/>
          <w:lang w:val="ru-RU" w:eastAsia="bg-BG"/>
        </w:rPr>
        <w:t>плащане</w:t>
      </w:r>
      <w:proofErr w:type="spellEnd"/>
      <w:r w:rsidRPr="004A0780">
        <w:rPr>
          <w:szCs w:val="24"/>
          <w:lang w:val="ru-RU" w:eastAsia="bg-BG"/>
        </w:rPr>
        <w:t xml:space="preserve"> по проекта от страна на </w:t>
      </w:r>
      <w:r w:rsidRPr="004A0780">
        <w:rPr>
          <w:b/>
          <w:szCs w:val="24"/>
          <w:lang w:val="ru-RU" w:eastAsia="bg-BG"/>
        </w:rPr>
        <w:t>БЕНЕФИЦИЕНТА</w:t>
      </w:r>
      <w:r w:rsidRPr="004A0780">
        <w:rPr>
          <w:szCs w:val="24"/>
          <w:lang w:val="ru-RU" w:eastAsia="bg-BG"/>
        </w:rPr>
        <w:t xml:space="preserve">, за </w:t>
      </w:r>
      <w:proofErr w:type="spellStart"/>
      <w:r w:rsidRPr="004A0780">
        <w:rPr>
          <w:szCs w:val="24"/>
          <w:lang w:val="ru-RU" w:eastAsia="bg-BG"/>
        </w:rPr>
        <w:t>който</w:t>
      </w:r>
      <w:proofErr w:type="spellEnd"/>
      <w:r w:rsidRPr="004A0780">
        <w:rPr>
          <w:szCs w:val="24"/>
          <w:lang w:val="ru-RU" w:eastAsia="bg-BG"/>
        </w:rPr>
        <w:t xml:space="preserve"> се </w:t>
      </w:r>
      <w:proofErr w:type="spellStart"/>
      <w:r w:rsidRPr="004A0780">
        <w:rPr>
          <w:szCs w:val="24"/>
          <w:lang w:val="ru-RU" w:eastAsia="bg-BG"/>
        </w:rPr>
        <w:t>докаже</w:t>
      </w:r>
      <w:proofErr w:type="spellEnd"/>
      <w:r w:rsidRPr="004A0780">
        <w:rPr>
          <w:szCs w:val="24"/>
          <w:lang w:val="ru-RU" w:eastAsia="bg-BG"/>
        </w:rPr>
        <w:t xml:space="preserve">, че е неправомерен </w:t>
      </w:r>
      <w:proofErr w:type="spellStart"/>
      <w:r w:rsidRPr="004A0780">
        <w:rPr>
          <w:szCs w:val="24"/>
          <w:lang w:val="ru-RU" w:eastAsia="bg-BG"/>
        </w:rPr>
        <w:t>поради</w:t>
      </w:r>
      <w:proofErr w:type="spellEnd"/>
      <w:r w:rsidRPr="004A0780">
        <w:rPr>
          <w:szCs w:val="24"/>
          <w:lang w:val="ru-RU" w:eastAsia="bg-BG"/>
        </w:rPr>
        <w:t xml:space="preserve"> </w:t>
      </w:r>
      <w:proofErr w:type="spellStart"/>
      <w:r w:rsidRPr="004A0780">
        <w:rPr>
          <w:szCs w:val="24"/>
          <w:lang w:val="ru-RU" w:eastAsia="bg-BG"/>
        </w:rPr>
        <w:t>нередност</w:t>
      </w:r>
      <w:proofErr w:type="spellEnd"/>
      <w:r w:rsidRPr="004A0780">
        <w:rPr>
          <w:szCs w:val="24"/>
          <w:lang w:val="ru-RU" w:eastAsia="bg-BG"/>
        </w:rPr>
        <w:t xml:space="preserve"> или се установи, че е недопустим по друга причина, не подлежи на </w:t>
      </w:r>
      <w:proofErr w:type="spellStart"/>
      <w:r w:rsidRPr="004A0780">
        <w:rPr>
          <w:szCs w:val="24"/>
          <w:lang w:val="ru-RU" w:eastAsia="bg-BG"/>
        </w:rPr>
        <w:t>оторизация</w:t>
      </w:r>
      <w:proofErr w:type="spellEnd"/>
      <w:r w:rsidRPr="004A0780">
        <w:rPr>
          <w:szCs w:val="24"/>
          <w:lang w:val="ru-RU" w:eastAsia="bg-BG"/>
        </w:rPr>
        <w:t xml:space="preserve"> и </w:t>
      </w:r>
      <w:proofErr w:type="spellStart"/>
      <w:r w:rsidRPr="004A0780">
        <w:rPr>
          <w:szCs w:val="24"/>
          <w:lang w:val="ru-RU" w:eastAsia="bg-BG"/>
        </w:rPr>
        <w:t>плащане</w:t>
      </w:r>
      <w:proofErr w:type="spellEnd"/>
      <w:r w:rsidRPr="004A0780">
        <w:rPr>
          <w:szCs w:val="24"/>
          <w:lang w:val="ru-RU" w:eastAsia="bg-BG"/>
        </w:rPr>
        <w:t xml:space="preserve"> от страна на Фонда</w:t>
      </w:r>
    </w:p>
    <w:p w14:paraId="3E11AD0A" w14:textId="77777777" w:rsidR="000A2D4E" w:rsidRPr="004A0780" w:rsidRDefault="000A2D4E" w:rsidP="000A2D4E">
      <w:pPr>
        <w:pStyle w:val="a9"/>
        <w:tabs>
          <w:tab w:val="center" w:pos="0"/>
        </w:tabs>
        <w:rPr>
          <w:rFonts w:cs="Times New Roman"/>
          <w:szCs w:val="24"/>
          <w:shd w:val="clear" w:color="auto" w:fill="FEFEFE"/>
          <w:lang w:val="bg-BG"/>
        </w:rPr>
      </w:pPr>
      <w:r w:rsidRPr="004A0780">
        <w:rPr>
          <w:rFonts w:cs="Times New Roman"/>
          <w:szCs w:val="24"/>
          <w:lang w:val="bg-BG"/>
        </w:rPr>
        <w:tab/>
      </w:r>
      <w:r w:rsidRPr="004A0780">
        <w:rPr>
          <w:rFonts w:cs="Times New Roman"/>
          <w:b/>
          <w:szCs w:val="24"/>
          <w:lang w:val="bg-BG"/>
        </w:rPr>
        <w:t>Чл. 10</w:t>
      </w:r>
      <w:r w:rsidRPr="004A0780">
        <w:rPr>
          <w:rFonts w:cs="Times New Roman"/>
          <w:szCs w:val="24"/>
          <w:lang w:val="bg-BG"/>
        </w:rPr>
        <w:t xml:space="preserve">. </w:t>
      </w:r>
      <w:r w:rsidRPr="004A0780">
        <w:rPr>
          <w:rFonts w:cs="Times New Roman"/>
          <w:b/>
          <w:iCs/>
          <w:szCs w:val="24"/>
          <w:lang w:val="bg-BG"/>
        </w:rPr>
        <w:t>(1)</w:t>
      </w:r>
      <w:r w:rsidRPr="004A0780">
        <w:rPr>
          <w:rFonts w:cs="Times New Roman"/>
          <w:iCs/>
          <w:szCs w:val="24"/>
          <w:lang w:val="bg-BG"/>
        </w:rPr>
        <w:t xml:space="preserve"> </w:t>
      </w:r>
      <w:r w:rsidRPr="004A0780">
        <w:rPr>
          <w:rFonts w:cs="Times New Roman"/>
          <w:b/>
          <w:szCs w:val="24"/>
          <w:lang w:val="bg-BG"/>
        </w:rPr>
        <w:t>ФОНДЪТ</w:t>
      </w:r>
      <w:r w:rsidRPr="004A0780">
        <w:rPr>
          <w:rFonts w:cs="Times New Roman"/>
          <w:szCs w:val="24"/>
          <w:lang w:val="bg-BG"/>
        </w:rPr>
        <w:t xml:space="preserve"> е длъжен да уведоми писмено </w:t>
      </w:r>
      <w:r w:rsidRPr="004A0780">
        <w:rPr>
          <w:rFonts w:cs="Times New Roman"/>
          <w:b/>
          <w:szCs w:val="24"/>
          <w:lang w:val="bg-BG"/>
        </w:rPr>
        <w:t>БЕНЕФИЦИЕНТА</w:t>
      </w:r>
      <w:r w:rsidRPr="004A0780">
        <w:rPr>
          <w:rFonts w:cs="Times New Roman"/>
          <w:szCs w:val="24"/>
          <w:lang w:val="bg-BG"/>
        </w:rPr>
        <w:t xml:space="preserve"> за окончателния размер на финансовата помощ</w:t>
      </w:r>
      <w:r w:rsidRPr="004A0780" w:rsidDel="0093495E">
        <w:rPr>
          <w:rFonts w:cs="Times New Roman"/>
          <w:szCs w:val="24"/>
          <w:lang w:val="bg-BG"/>
        </w:rPr>
        <w:t xml:space="preserve"> </w:t>
      </w:r>
      <w:r w:rsidRPr="004A0780">
        <w:rPr>
          <w:rFonts w:cs="Times New Roman"/>
          <w:szCs w:val="24"/>
          <w:lang w:val="bg-BG"/>
        </w:rPr>
        <w:t xml:space="preserve">ли за отказа да бъде изплатена помощта, като посочи мотивите за това. </w:t>
      </w:r>
    </w:p>
    <w:p w14:paraId="47281BFE" w14:textId="77777777" w:rsidR="000A2D4E" w:rsidRPr="004A0780" w:rsidRDefault="000A2D4E" w:rsidP="000A2D4E">
      <w:pPr>
        <w:pStyle w:val="a9"/>
        <w:ind w:firstLine="708"/>
        <w:rPr>
          <w:rFonts w:cs="Times New Roman"/>
          <w:szCs w:val="24"/>
          <w:lang w:val="bg-BG"/>
        </w:rPr>
      </w:pPr>
      <w:r w:rsidRPr="004A0780">
        <w:rPr>
          <w:rFonts w:cs="Times New Roman"/>
          <w:b/>
          <w:iCs/>
          <w:szCs w:val="24"/>
          <w:lang w:val="bg-BG"/>
        </w:rPr>
        <w:t>(2)</w:t>
      </w:r>
      <w:r w:rsidRPr="004A0780">
        <w:rPr>
          <w:rFonts w:cs="Times New Roman"/>
          <w:iCs/>
          <w:szCs w:val="24"/>
          <w:lang w:val="bg-BG"/>
        </w:rPr>
        <w:t xml:space="preserve"> </w:t>
      </w:r>
      <w:r w:rsidRPr="004A0780">
        <w:rPr>
          <w:rFonts w:cs="Times New Roman"/>
          <w:b/>
          <w:szCs w:val="24"/>
          <w:lang w:val="bg-BG"/>
        </w:rPr>
        <w:t>ФОНДЪТ</w:t>
      </w:r>
      <w:r w:rsidRPr="004A0780">
        <w:rPr>
          <w:rFonts w:cs="Times New Roman"/>
          <w:szCs w:val="24"/>
          <w:lang w:val="bg-BG"/>
        </w:rPr>
        <w:t xml:space="preserve"> се задължава да уведомява писмено </w:t>
      </w:r>
      <w:r w:rsidRPr="004A0780">
        <w:rPr>
          <w:rFonts w:cs="Times New Roman"/>
          <w:b/>
          <w:szCs w:val="24"/>
          <w:lang w:val="bg-BG"/>
        </w:rPr>
        <w:t>БЕНЕФИЦИЕНТА</w:t>
      </w:r>
      <w:r w:rsidRPr="004A0780">
        <w:rPr>
          <w:rFonts w:cs="Times New Roman"/>
          <w:szCs w:val="24"/>
          <w:lang w:val="bg-BG"/>
        </w:rPr>
        <w:t xml:space="preserve"> в нормативно установените случаи и срокове. При установяване на пропуски или други </w:t>
      </w:r>
      <w:proofErr w:type="spellStart"/>
      <w:r w:rsidRPr="004A0780">
        <w:rPr>
          <w:rFonts w:cs="Times New Roman"/>
          <w:szCs w:val="24"/>
          <w:lang w:val="bg-BG"/>
        </w:rPr>
        <w:t>нередовности</w:t>
      </w:r>
      <w:proofErr w:type="spellEnd"/>
      <w:r w:rsidRPr="004A0780">
        <w:rPr>
          <w:rFonts w:cs="Times New Roman"/>
          <w:szCs w:val="24"/>
          <w:lang w:val="bg-BG"/>
        </w:rPr>
        <w:t xml:space="preserve">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4A0780">
        <w:rPr>
          <w:rFonts w:cs="Times New Roman"/>
          <w:b/>
          <w:szCs w:val="24"/>
          <w:lang w:val="bg-BG"/>
        </w:rPr>
        <w:t xml:space="preserve">ФОНДЪТ </w:t>
      </w:r>
      <w:r w:rsidRPr="004A0780">
        <w:rPr>
          <w:rFonts w:cs="Times New Roman"/>
          <w:szCs w:val="24"/>
          <w:lang w:val="bg-BG"/>
        </w:rPr>
        <w:t xml:space="preserve">уведомява писмено </w:t>
      </w:r>
      <w:r w:rsidRPr="004A0780">
        <w:rPr>
          <w:rFonts w:cs="Times New Roman"/>
          <w:b/>
          <w:szCs w:val="24"/>
          <w:lang w:val="bg-BG"/>
        </w:rPr>
        <w:t>БЕНЕФИЦИЕНТА</w:t>
      </w:r>
      <w:r w:rsidRPr="004A0780">
        <w:rPr>
          <w:rFonts w:cs="Times New Roman"/>
          <w:szCs w:val="24"/>
          <w:lang w:val="bg-BG"/>
        </w:rPr>
        <w:t xml:space="preserve"> и му определя срок за изправяне на </w:t>
      </w:r>
      <w:proofErr w:type="spellStart"/>
      <w:r w:rsidRPr="004A0780">
        <w:rPr>
          <w:rFonts w:cs="Times New Roman"/>
          <w:szCs w:val="24"/>
          <w:lang w:val="bg-BG"/>
        </w:rPr>
        <w:t>нередовностите</w:t>
      </w:r>
      <w:proofErr w:type="spellEnd"/>
      <w:r w:rsidRPr="004A0780">
        <w:rPr>
          <w:rFonts w:cs="Times New Roman"/>
          <w:szCs w:val="24"/>
          <w:lang w:val="bg-BG"/>
        </w:rPr>
        <w:t xml:space="preserve">, както и за представянето на допълнително изисканите документи, </w:t>
      </w:r>
      <w:proofErr w:type="spellStart"/>
      <w:r w:rsidRPr="004A0780">
        <w:rPr>
          <w:rFonts w:cs="Times New Roman"/>
          <w:szCs w:val="24"/>
          <w:lang w:val="bg-BG"/>
        </w:rPr>
        <w:t>относими</w:t>
      </w:r>
      <w:proofErr w:type="spellEnd"/>
      <w:r w:rsidRPr="004A0780">
        <w:rPr>
          <w:rFonts w:cs="Times New Roman"/>
          <w:szCs w:val="24"/>
          <w:lang w:val="bg-BG"/>
        </w:rPr>
        <w:t xml:space="preserve"> към преценката на </w:t>
      </w:r>
      <w:r w:rsidRPr="004A0780">
        <w:rPr>
          <w:rFonts w:cs="Times New Roman"/>
          <w:b/>
          <w:szCs w:val="24"/>
          <w:lang w:val="bg-BG"/>
        </w:rPr>
        <w:t>ФОНДА</w:t>
      </w:r>
      <w:r w:rsidRPr="004A0780">
        <w:rPr>
          <w:rFonts w:cs="Times New Roman"/>
          <w:szCs w:val="24"/>
          <w:lang w:val="bg-BG"/>
        </w:rPr>
        <w:t xml:space="preserve"> за точното изпълнение на което и да е от задълженията на </w:t>
      </w:r>
      <w:r w:rsidRPr="004A0780">
        <w:rPr>
          <w:rFonts w:cs="Times New Roman"/>
          <w:b/>
          <w:szCs w:val="24"/>
          <w:lang w:val="bg-BG"/>
        </w:rPr>
        <w:t>БЕНЕФИЦИЕНТА</w:t>
      </w:r>
      <w:r w:rsidRPr="004A0780">
        <w:rPr>
          <w:rFonts w:cs="Times New Roman"/>
          <w:szCs w:val="24"/>
          <w:lang w:val="bg-BG"/>
        </w:rPr>
        <w:t xml:space="preserve">, както и спазването на други негови ангажименти, произтичащи от предоставеното подпомагане. </w:t>
      </w:r>
    </w:p>
    <w:p w14:paraId="68C6C46D" w14:textId="77777777" w:rsidR="000A2D4E" w:rsidRPr="004A0780" w:rsidRDefault="000A2D4E" w:rsidP="000A2D4E">
      <w:pPr>
        <w:pStyle w:val="a9"/>
        <w:ind w:firstLine="708"/>
        <w:rPr>
          <w:rFonts w:cs="Times New Roman"/>
          <w:szCs w:val="24"/>
          <w:lang w:val="bg-BG"/>
        </w:rPr>
      </w:pPr>
      <w:r w:rsidRPr="004A0780">
        <w:rPr>
          <w:rFonts w:cs="Times New Roman"/>
          <w:b/>
          <w:szCs w:val="24"/>
          <w:lang w:val="bg-BG"/>
        </w:rPr>
        <w:t>Чл. 11.</w:t>
      </w:r>
      <w:r w:rsidRPr="004A0780">
        <w:rPr>
          <w:rFonts w:cs="Times New Roman"/>
          <w:szCs w:val="24"/>
          <w:lang w:val="bg-BG"/>
        </w:rPr>
        <w:t xml:space="preserve"> </w:t>
      </w:r>
      <w:r w:rsidRPr="004A0780">
        <w:rPr>
          <w:rFonts w:cs="Times New Roman"/>
          <w:b/>
          <w:szCs w:val="24"/>
          <w:lang w:val="bg-BG"/>
        </w:rPr>
        <w:t>ФОНДЪТ</w:t>
      </w:r>
      <w:r w:rsidRPr="004A0780">
        <w:rPr>
          <w:rFonts w:cs="Times New Roman"/>
          <w:szCs w:val="24"/>
          <w:lang w:val="bg-BG"/>
        </w:rPr>
        <w:t xml:space="preserve"> се задължава да осигури </w:t>
      </w:r>
      <w:proofErr w:type="spellStart"/>
      <w:r w:rsidRPr="004A0780">
        <w:rPr>
          <w:rFonts w:cs="Times New Roman"/>
          <w:szCs w:val="24"/>
          <w:lang w:val="bg-BG"/>
        </w:rPr>
        <w:t>конфиденциалност</w:t>
      </w:r>
      <w:proofErr w:type="spellEnd"/>
      <w:r w:rsidRPr="004A0780">
        <w:rPr>
          <w:rFonts w:cs="Times New Roman"/>
          <w:szCs w:val="24"/>
          <w:lang w:val="bg-BG"/>
        </w:rPr>
        <w:t xml:space="preserve"> на получената информация от </w:t>
      </w:r>
      <w:r w:rsidRPr="004A0780">
        <w:rPr>
          <w:rFonts w:cs="Times New Roman"/>
          <w:b/>
          <w:szCs w:val="24"/>
          <w:lang w:val="bg-BG"/>
        </w:rPr>
        <w:t>БЕНЕФИЦИЕНТА</w:t>
      </w:r>
      <w:r w:rsidRPr="004A0780">
        <w:rPr>
          <w:rFonts w:cs="Times New Roman"/>
          <w:szCs w:val="24"/>
          <w:lang w:val="bg-BG"/>
        </w:rPr>
        <w:t xml:space="preserve"> и да я използва единствено по начин, определен с нормативен акт.</w:t>
      </w:r>
    </w:p>
    <w:p w14:paraId="2C6A6BAE" w14:textId="77777777" w:rsidR="000A2D4E" w:rsidRPr="004A0780" w:rsidRDefault="000A2D4E" w:rsidP="000A2D4E">
      <w:pPr>
        <w:pStyle w:val="a9"/>
        <w:ind w:firstLine="708"/>
        <w:rPr>
          <w:rFonts w:cs="Times New Roman"/>
          <w:szCs w:val="24"/>
          <w:lang w:val="bg-BG"/>
        </w:rPr>
      </w:pPr>
    </w:p>
    <w:p w14:paraId="09B1C323" w14:textId="77777777" w:rsidR="000A2D4E" w:rsidRPr="004A0780" w:rsidRDefault="000A2D4E" w:rsidP="000A2D4E">
      <w:pPr>
        <w:pStyle w:val="a9"/>
        <w:tabs>
          <w:tab w:val="center" w:pos="0"/>
        </w:tabs>
        <w:ind w:firstLine="720"/>
        <w:jc w:val="center"/>
        <w:rPr>
          <w:rFonts w:cs="Times New Roman"/>
          <w:b/>
          <w:szCs w:val="24"/>
          <w:lang w:val="bg-BG"/>
        </w:rPr>
      </w:pPr>
      <w:r w:rsidRPr="004A0780">
        <w:rPr>
          <w:rFonts w:cs="Times New Roman"/>
          <w:b/>
          <w:szCs w:val="24"/>
        </w:rPr>
        <w:t>V</w:t>
      </w:r>
      <w:r w:rsidRPr="004A0780">
        <w:rPr>
          <w:rFonts w:cs="Times New Roman"/>
          <w:b/>
          <w:szCs w:val="24"/>
          <w:lang w:val="ru-RU"/>
        </w:rPr>
        <w:t xml:space="preserve">. </w:t>
      </w:r>
      <w:r w:rsidRPr="004A0780">
        <w:rPr>
          <w:rFonts w:cs="Times New Roman"/>
          <w:b/>
          <w:szCs w:val="24"/>
          <w:lang w:val="bg-BG"/>
        </w:rPr>
        <w:t>ПРАВА И ЗАДЪЛЖЕНИЯ НА БЕНЕФИЦИЕНТА</w:t>
      </w:r>
    </w:p>
    <w:p w14:paraId="0397CFCA" w14:textId="77777777" w:rsidR="000A2D4E" w:rsidRPr="004A0780" w:rsidRDefault="000A2D4E" w:rsidP="000A2D4E">
      <w:pPr>
        <w:pStyle w:val="a9"/>
        <w:tabs>
          <w:tab w:val="center" w:pos="0"/>
        </w:tabs>
        <w:ind w:firstLine="720"/>
        <w:jc w:val="center"/>
        <w:rPr>
          <w:rFonts w:cs="Times New Roman"/>
          <w:b/>
          <w:szCs w:val="24"/>
          <w:lang w:val="bg-BG"/>
        </w:rPr>
      </w:pPr>
    </w:p>
    <w:p w14:paraId="720B2317" w14:textId="77777777" w:rsidR="000A2D4E" w:rsidRPr="004A0780" w:rsidRDefault="000A2D4E" w:rsidP="000A2D4E">
      <w:pPr>
        <w:autoSpaceDE w:val="0"/>
        <w:ind w:right="-1" w:firstLine="708"/>
        <w:jc w:val="both"/>
        <w:rPr>
          <w:rFonts w:cs="Times New Roman"/>
          <w:b/>
          <w:szCs w:val="24"/>
          <w:lang w:val="bg-BG"/>
        </w:rPr>
      </w:pPr>
      <w:r w:rsidRPr="004A0780">
        <w:rPr>
          <w:rFonts w:cs="Times New Roman"/>
          <w:b/>
          <w:iCs/>
          <w:sz w:val="24"/>
          <w:szCs w:val="24"/>
          <w:shd w:val="clear" w:color="auto" w:fill="FEFEFE"/>
          <w:lang w:val="bg-BG"/>
        </w:rPr>
        <w:t>Чл. 12. БЕНЕФИЦИЕНТЪТ</w:t>
      </w:r>
      <w:r w:rsidRPr="004A0780">
        <w:rPr>
          <w:rFonts w:cs="Times New Roman"/>
          <w:iCs/>
          <w:sz w:val="24"/>
          <w:szCs w:val="24"/>
          <w:shd w:val="clear" w:color="auto" w:fill="FEFEFE"/>
          <w:lang w:val="bg-BG"/>
        </w:rPr>
        <w:t xml:space="preserve"> е длъжен да възложи изпълнението на одобрените за финансиране дейности на изпълнител/и при спазване на правилата за възлагане, </w:t>
      </w:r>
      <w:r w:rsidRPr="004A0780">
        <w:rPr>
          <w:sz w:val="24"/>
          <w:szCs w:val="24"/>
          <w:lang w:val="bg-BG"/>
        </w:rPr>
        <w:t xml:space="preserve">предвидени в Глава Четвърта </w:t>
      </w:r>
      <w:r w:rsidRPr="004A0780">
        <w:rPr>
          <w:rStyle w:val="p"/>
          <w:rFonts w:cs="Times New Roman"/>
          <w:bCs/>
          <w:sz w:val="24"/>
          <w:szCs w:val="24"/>
          <w:lang w:val="ru-RU"/>
        </w:rPr>
        <w:t>„</w:t>
      </w:r>
      <w:proofErr w:type="spellStart"/>
      <w:r w:rsidRPr="004A0780">
        <w:rPr>
          <w:rStyle w:val="p"/>
          <w:rFonts w:cs="Times New Roman"/>
          <w:bCs/>
          <w:sz w:val="24"/>
          <w:szCs w:val="24"/>
          <w:lang w:val="ru-RU"/>
        </w:rPr>
        <w:t>Специални</w:t>
      </w:r>
      <w:proofErr w:type="spellEnd"/>
      <w:r w:rsidRPr="004A0780">
        <w:rPr>
          <w:rStyle w:val="p"/>
          <w:rFonts w:cs="Times New Roman"/>
          <w:bCs/>
          <w:sz w:val="24"/>
          <w:szCs w:val="24"/>
          <w:lang w:val="ru-RU"/>
        </w:rPr>
        <w:t xml:space="preserve"> правила за </w:t>
      </w:r>
      <w:proofErr w:type="spellStart"/>
      <w:r w:rsidRPr="004A0780">
        <w:rPr>
          <w:rStyle w:val="p"/>
          <w:rFonts w:cs="Times New Roman"/>
          <w:bCs/>
          <w:sz w:val="24"/>
          <w:szCs w:val="24"/>
          <w:lang w:val="ru-RU"/>
        </w:rPr>
        <w:t>определяне</w:t>
      </w:r>
      <w:proofErr w:type="spellEnd"/>
      <w:r w:rsidRPr="004A0780">
        <w:rPr>
          <w:rStyle w:val="p"/>
          <w:rFonts w:cs="Times New Roman"/>
          <w:bCs/>
          <w:sz w:val="24"/>
          <w:szCs w:val="24"/>
          <w:lang w:val="ru-RU"/>
        </w:rPr>
        <w:t xml:space="preserve"> на </w:t>
      </w:r>
      <w:proofErr w:type="spellStart"/>
      <w:r w:rsidRPr="004A0780">
        <w:rPr>
          <w:rStyle w:val="p"/>
          <w:rFonts w:cs="Times New Roman"/>
          <w:bCs/>
          <w:sz w:val="24"/>
          <w:szCs w:val="24"/>
          <w:lang w:val="ru-RU"/>
        </w:rPr>
        <w:t>изпълнител</w:t>
      </w:r>
      <w:proofErr w:type="spellEnd"/>
      <w:r w:rsidRPr="004A0780">
        <w:rPr>
          <w:rStyle w:val="p"/>
          <w:rFonts w:cs="Times New Roman"/>
          <w:bCs/>
          <w:sz w:val="24"/>
          <w:szCs w:val="24"/>
          <w:lang w:val="ru-RU"/>
        </w:rPr>
        <w:t xml:space="preserve"> от </w:t>
      </w:r>
      <w:proofErr w:type="spellStart"/>
      <w:r w:rsidRPr="004A0780">
        <w:rPr>
          <w:rStyle w:val="p"/>
          <w:rFonts w:cs="Times New Roman"/>
          <w:bCs/>
          <w:sz w:val="24"/>
          <w:szCs w:val="24"/>
          <w:lang w:val="ru-RU"/>
        </w:rPr>
        <w:t>бенефициенти</w:t>
      </w:r>
      <w:proofErr w:type="spellEnd"/>
      <w:r w:rsidRPr="004A0780">
        <w:rPr>
          <w:rStyle w:val="p"/>
          <w:rFonts w:cs="Times New Roman"/>
          <w:bCs/>
          <w:sz w:val="24"/>
          <w:szCs w:val="24"/>
          <w:lang w:val="ru-RU"/>
        </w:rPr>
        <w:t xml:space="preserve"> на </w:t>
      </w:r>
      <w:proofErr w:type="spellStart"/>
      <w:r w:rsidRPr="004A0780">
        <w:rPr>
          <w:rStyle w:val="p"/>
          <w:rFonts w:cs="Times New Roman"/>
          <w:bCs/>
          <w:sz w:val="24"/>
          <w:szCs w:val="24"/>
          <w:lang w:val="ru-RU"/>
        </w:rPr>
        <w:t>безвъзмездна</w:t>
      </w:r>
      <w:proofErr w:type="spellEnd"/>
      <w:r w:rsidRPr="004A0780">
        <w:rPr>
          <w:rStyle w:val="p"/>
          <w:rFonts w:cs="Times New Roman"/>
          <w:bCs/>
          <w:sz w:val="24"/>
          <w:szCs w:val="24"/>
          <w:lang w:val="ru-RU"/>
        </w:rPr>
        <w:t xml:space="preserve"> </w:t>
      </w:r>
      <w:proofErr w:type="spellStart"/>
      <w:r w:rsidRPr="004A0780">
        <w:rPr>
          <w:rStyle w:val="p"/>
          <w:rFonts w:cs="Times New Roman"/>
          <w:bCs/>
          <w:sz w:val="24"/>
          <w:szCs w:val="24"/>
          <w:lang w:val="ru-RU"/>
        </w:rPr>
        <w:t>финансова</w:t>
      </w:r>
      <w:proofErr w:type="spellEnd"/>
      <w:r w:rsidRPr="004A0780">
        <w:rPr>
          <w:rStyle w:val="p"/>
          <w:rFonts w:cs="Times New Roman"/>
          <w:bCs/>
          <w:sz w:val="24"/>
          <w:szCs w:val="24"/>
          <w:lang w:val="ru-RU"/>
        </w:rPr>
        <w:t xml:space="preserve"> </w:t>
      </w:r>
      <w:proofErr w:type="spellStart"/>
      <w:r w:rsidRPr="004A0780">
        <w:rPr>
          <w:rStyle w:val="p"/>
          <w:rFonts w:cs="Times New Roman"/>
          <w:bCs/>
          <w:sz w:val="24"/>
          <w:szCs w:val="24"/>
          <w:lang w:val="ru-RU"/>
        </w:rPr>
        <w:t>помощ</w:t>
      </w:r>
      <w:proofErr w:type="spellEnd"/>
      <w:r w:rsidRPr="004A0780">
        <w:rPr>
          <w:rStyle w:val="p"/>
          <w:rFonts w:cs="Times New Roman"/>
          <w:bCs/>
          <w:sz w:val="24"/>
          <w:szCs w:val="24"/>
          <w:lang w:val="ru-RU"/>
        </w:rPr>
        <w:t>”</w:t>
      </w:r>
      <w:r w:rsidRPr="004A0780">
        <w:rPr>
          <w:rFonts w:cs="Times New Roman"/>
          <w:iCs/>
          <w:sz w:val="24"/>
          <w:szCs w:val="24"/>
          <w:shd w:val="clear" w:color="auto" w:fill="FEFEFE"/>
          <w:lang w:val="bg-BG"/>
        </w:rPr>
        <w:t xml:space="preserve"> на Закона за управление на средствата от </w:t>
      </w:r>
      <w:proofErr w:type="spellStart"/>
      <w:r w:rsidRPr="004A0780">
        <w:rPr>
          <w:rFonts w:cs="Times New Roman"/>
          <w:iCs/>
          <w:sz w:val="24"/>
          <w:szCs w:val="24"/>
          <w:shd w:val="clear" w:color="auto" w:fill="FEFEFE"/>
          <w:lang w:val="bg-BG"/>
        </w:rPr>
        <w:t>Eвропейските</w:t>
      </w:r>
      <w:proofErr w:type="spellEnd"/>
      <w:r w:rsidRPr="004A0780">
        <w:rPr>
          <w:rFonts w:cs="Times New Roman"/>
          <w:iCs/>
          <w:sz w:val="24"/>
          <w:szCs w:val="24"/>
          <w:shd w:val="clear" w:color="auto" w:fill="FEFEFE"/>
          <w:lang w:val="bg-BG"/>
        </w:rPr>
        <w:t xml:space="preserve"> структурни и инвестиционни фондове (ЗУСЕСИФ) и свързаните с него подзаконови нормативни актове.</w:t>
      </w:r>
    </w:p>
    <w:p w14:paraId="304E17BA" w14:textId="77777777" w:rsidR="000A2D4E" w:rsidRPr="004A0780" w:rsidRDefault="000A2D4E" w:rsidP="000A2D4E">
      <w:pPr>
        <w:pStyle w:val="a9"/>
        <w:tabs>
          <w:tab w:val="center" w:pos="0"/>
        </w:tabs>
        <w:ind w:firstLine="720"/>
        <w:rPr>
          <w:rFonts w:cs="Times New Roman"/>
          <w:i/>
          <w:szCs w:val="24"/>
          <w:lang w:val="bg-BG"/>
        </w:rPr>
      </w:pPr>
      <w:r w:rsidRPr="004A0780">
        <w:rPr>
          <w:rFonts w:cs="Times New Roman"/>
          <w:b/>
          <w:szCs w:val="24"/>
          <w:lang w:val="bg-BG"/>
        </w:rPr>
        <w:t>Чл. 13.</w:t>
      </w:r>
      <w:r w:rsidRPr="004A0780">
        <w:rPr>
          <w:rFonts w:cs="Times New Roman"/>
          <w:szCs w:val="24"/>
          <w:lang w:val="bg-BG"/>
        </w:rPr>
        <w:t xml:space="preserve"> </w:t>
      </w:r>
      <w:r w:rsidRPr="004A0780">
        <w:rPr>
          <w:rFonts w:cs="Times New Roman"/>
          <w:b/>
          <w:iCs/>
          <w:szCs w:val="24"/>
          <w:lang w:val="bg-BG"/>
        </w:rPr>
        <w:t>(1)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има право да получи помощта до размера, определен съгласно чл. 2, ал. 1 за извършената инвестиция/дейност в изпълнение на </w:t>
      </w:r>
      <w:r w:rsidRPr="004A0780">
        <w:rPr>
          <w:rFonts w:cs="Times New Roman"/>
          <w:szCs w:val="24"/>
          <w:lang w:val="bg-BG"/>
        </w:rPr>
        <w:lastRenderedPageBreak/>
        <w:t>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Pr="004A0780">
        <w:rPr>
          <w:rFonts w:cs="Times New Roman"/>
          <w:i/>
          <w:szCs w:val="24"/>
          <w:lang w:val="bg-BG"/>
        </w:rPr>
        <w:t>.</w:t>
      </w:r>
    </w:p>
    <w:p w14:paraId="3EF1037A" w14:textId="77777777" w:rsidR="000A2D4E" w:rsidRPr="004A0780" w:rsidRDefault="000A2D4E" w:rsidP="000A2D4E">
      <w:pPr>
        <w:pStyle w:val="a9"/>
        <w:ind w:firstLine="720"/>
        <w:rPr>
          <w:rFonts w:cs="Times New Roman"/>
          <w:szCs w:val="24"/>
          <w:lang w:val="bg-BG"/>
        </w:rPr>
      </w:pPr>
      <w:r w:rsidRPr="004A0780">
        <w:rPr>
          <w:rFonts w:cs="Times New Roman"/>
          <w:b/>
          <w:iCs/>
          <w:szCs w:val="24"/>
          <w:lang w:val="bg-BG"/>
        </w:rPr>
        <w:t>(2)</w:t>
      </w:r>
      <w:r w:rsidRPr="004A0780">
        <w:rPr>
          <w:rFonts w:cs="Times New Roman"/>
          <w:szCs w:val="24"/>
          <w:lang w:val="bg-BG"/>
        </w:rPr>
        <w:t xml:space="preserve"> </w:t>
      </w:r>
      <w:r w:rsidRPr="004A0780">
        <w:rPr>
          <w:rFonts w:cs="Times New Roman"/>
          <w:b/>
          <w:szCs w:val="24"/>
          <w:lang w:val="bg-BG"/>
        </w:rPr>
        <w:t xml:space="preserve">БЕНЕФИЦИЕНТЪТ </w:t>
      </w:r>
      <w:r w:rsidRPr="004A0780">
        <w:rPr>
          <w:rFonts w:cs="Times New Roman"/>
          <w:szCs w:val="24"/>
          <w:lang w:val="bg-BG"/>
        </w:rPr>
        <w:t xml:space="preserve">има право да присъства лично или чрез негов упълномощен представител при извършването на проверка/посещение на място от служители на </w:t>
      </w:r>
      <w:r w:rsidRPr="004A0780">
        <w:rPr>
          <w:rFonts w:cs="Times New Roman"/>
          <w:b/>
          <w:szCs w:val="24"/>
          <w:lang w:val="bg-BG"/>
        </w:rPr>
        <w:t xml:space="preserve">ФОНДА </w:t>
      </w:r>
      <w:r w:rsidRPr="004A0780">
        <w:rPr>
          <w:rFonts w:cs="Times New Roman"/>
          <w:szCs w:val="24"/>
          <w:lang w:val="bg-BG"/>
        </w:rPr>
        <w:t xml:space="preserve">по всяко време след подаване на проектното предложение, да му бъде представен протоколът с резултатите от проверката/посещението за подпис и да </w:t>
      </w:r>
      <w:r w:rsidRPr="004A0780">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4A0780">
        <w:rPr>
          <w:rFonts w:cs="Times New Roman"/>
          <w:szCs w:val="24"/>
          <w:lang w:val="bg-BG"/>
        </w:rPr>
        <w:t>/посещението</w:t>
      </w:r>
      <w:r w:rsidRPr="004A0780">
        <w:rPr>
          <w:rFonts w:cs="Times New Roman"/>
          <w:szCs w:val="24"/>
          <w:shd w:val="clear" w:color="auto" w:fill="FEFEFE"/>
          <w:lang w:val="bg-BG"/>
        </w:rPr>
        <w:t xml:space="preserve"> да му бъде предоставен или изпратен екземпляр от протокола, ако е установено неспазване; в срок до 15 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4A0780">
        <w:rPr>
          <w:rFonts w:cs="Times New Roman"/>
          <w:b/>
          <w:szCs w:val="24"/>
          <w:shd w:val="clear" w:color="auto" w:fill="FEFEFE"/>
          <w:lang w:val="bg-BG"/>
        </w:rPr>
        <w:t>ФОНДА</w:t>
      </w:r>
      <w:r w:rsidRPr="004A0780">
        <w:rPr>
          <w:rFonts w:cs="Times New Roman"/>
          <w:szCs w:val="24"/>
          <w:shd w:val="clear" w:color="auto" w:fill="FEFEFE"/>
          <w:lang w:val="bg-BG"/>
        </w:rPr>
        <w:t>;</w:t>
      </w:r>
    </w:p>
    <w:p w14:paraId="3F1F2F0B" w14:textId="77777777" w:rsidR="000A2D4E" w:rsidRPr="004A0780" w:rsidRDefault="000A2D4E" w:rsidP="000A2D4E">
      <w:pPr>
        <w:pStyle w:val="a9"/>
        <w:spacing w:line="18" w:lineRule="atLeast"/>
        <w:ind w:right="-1" w:firstLine="708"/>
        <w:rPr>
          <w:rFonts w:cs="Times New Roman"/>
          <w:iCs/>
          <w:szCs w:val="24"/>
          <w:lang w:val="bg-BG"/>
        </w:rPr>
      </w:pPr>
      <w:r w:rsidRPr="004A0780">
        <w:rPr>
          <w:rFonts w:cs="Times New Roman"/>
          <w:b/>
          <w:iCs/>
          <w:szCs w:val="24"/>
          <w:lang w:val="bg-BG"/>
        </w:rPr>
        <w:t>(3)</w:t>
      </w:r>
      <w:r w:rsidRPr="004A0780">
        <w:rPr>
          <w:rFonts w:cs="Times New Roman"/>
          <w:szCs w:val="24"/>
          <w:lang w:val="bg-BG"/>
        </w:rPr>
        <w:t xml:space="preserve"> </w:t>
      </w:r>
      <w:r w:rsidRPr="004A0780">
        <w:rPr>
          <w:rFonts w:cs="Times New Roman"/>
          <w:b/>
          <w:szCs w:val="24"/>
          <w:lang w:val="bg-BG"/>
        </w:rPr>
        <w:t xml:space="preserve">БЕНЕФИЦИЕНТЪТ </w:t>
      </w:r>
      <w:r w:rsidRPr="004A0780">
        <w:rPr>
          <w:rFonts w:cs="Times New Roman"/>
          <w:szCs w:val="24"/>
          <w:lang w:val="bg-BG"/>
        </w:rPr>
        <w:t xml:space="preserve">има право </w:t>
      </w:r>
      <w:r w:rsidRPr="004A0780">
        <w:rPr>
          <w:rFonts w:cs="Times New Roman"/>
          <w:iCs/>
          <w:szCs w:val="24"/>
          <w:lang w:val="bg-BG"/>
        </w:rPr>
        <w:t xml:space="preserve">да оттегля по всяко време с писмено уведомление до </w:t>
      </w:r>
      <w:r w:rsidRPr="004A0780">
        <w:rPr>
          <w:rFonts w:cs="Times New Roman"/>
          <w:b/>
          <w:szCs w:val="24"/>
          <w:shd w:val="clear" w:color="auto" w:fill="FEFEFE"/>
          <w:lang w:val="bg-BG"/>
        </w:rPr>
        <w:t>ФОНДА</w:t>
      </w:r>
      <w:r w:rsidRPr="004A0780">
        <w:rPr>
          <w:rFonts w:cs="Times New Roman"/>
          <w:iCs/>
          <w:szCs w:val="24"/>
          <w:lang w:val="bg-BG"/>
        </w:rPr>
        <w:t xml:space="preserve"> подадено искане за плащане и приложените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 Приложение № 2 и Приложение № 4 и в Регламент № 809/ 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2A5C9D07" w14:textId="77777777" w:rsidR="000A2D4E" w:rsidRPr="004A0780" w:rsidRDefault="000A2D4E" w:rsidP="000A2D4E">
      <w:pPr>
        <w:pStyle w:val="aff1"/>
        <w:ind w:firstLine="708"/>
        <w:rPr>
          <w:rFonts w:cs="Times New Roman"/>
          <w:color w:val="auto"/>
        </w:rPr>
      </w:pPr>
      <w:r w:rsidRPr="004A0780">
        <w:rPr>
          <w:rFonts w:cs="Times New Roman"/>
          <w:b/>
          <w:color w:val="auto"/>
        </w:rPr>
        <w:t>(4)</w:t>
      </w:r>
      <w:r w:rsidRPr="004A0780">
        <w:rPr>
          <w:rFonts w:cs="Times New Roman"/>
          <w:color w:val="auto"/>
        </w:rPr>
        <w:t xml:space="preserve"> </w:t>
      </w:r>
      <w:r w:rsidRPr="004A0780">
        <w:rPr>
          <w:rFonts w:cs="Times New Roman"/>
          <w:b/>
          <w:color w:val="auto"/>
        </w:rPr>
        <w:t xml:space="preserve">БЕНЕФИЦИЕНТЪТ </w:t>
      </w:r>
      <w:r w:rsidRPr="004A0780">
        <w:rPr>
          <w:rFonts w:cs="Times New Roman"/>
          <w:color w:val="auto"/>
        </w:rPr>
        <w:t>има право да получи</w:t>
      </w:r>
      <w:r w:rsidRPr="004A0780">
        <w:rPr>
          <w:rFonts w:cs="Times New Roman"/>
          <w:b/>
          <w:color w:val="auto"/>
        </w:rPr>
        <w:t xml:space="preserve"> </w:t>
      </w:r>
      <w:r w:rsidRPr="004A0780">
        <w:rPr>
          <w:rFonts w:cs="Times New Roman"/>
        </w:rPr>
        <w:t>помощта за залесяване на горски култури до размера</w:t>
      </w:r>
      <w:r w:rsidRPr="004A0780">
        <w:rPr>
          <w:rFonts w:cs="Times New Roman"/>
          <w:b/>
          <w:color w:val="auto"/>
        </w:rPr>
        <w:t xml:space="preserve"> </w:t>
      </w:r>
      <w:r w:rsidRPr="004A0780">
        <w:rPr>
          <w:rFonts w:cs="Times New Roman"/>
          <w:color w:val="auto"/>
        </w:rPr>
        <w:t>съгласно „Методология за изплащане на разходите за залесяване според процента на прихващане“, публикувана на интернет страницата на ДФ „Земеделие“ (</w:t>
      </w:r>
      <w:hyperlink r:id="rId13" w:history="1">
        <w:r w:rsidRPr="004A0780">
          <w:rPr>
            <w:rStyle w:val="a5"/>
            <w:rFonts w:cs="Times New Roman"/>
            <w:lang w:val="en-US"/>
          </w:rPr>
          <w:t>www</w:t>
        </w:r>
        <w:r w:rsidRPr="004A0780">
          <w:rPr>
            <w:rStyle w:val="a5"/>
            <w:rFonts w:cs="Times New Roman"/>
            <w:lang w:val="ru-RU"/>
          </w:rPr>
          <w:t>.</w:t>
        </w:r>
        <w:proofErr w:type="spellStart"/>
        <w:r w:rsidRPr="004A0780">
          <w:rPr>
            <w:rStyle w:val="a5"/>
            <w:rFonts w:cs="Times New Roman"/>
            <w:lang w:val="en-US"/>
          </w:rPr>
          <w:t>dfz</w:t>
        </w:r>
        <w:proofErr w:type="spellEnd"/>
        <w:r w:rsidRPr="004A0780">
          <w:rPr>
            <w:rStyle w:val="a5"/>
            <w:rFonts w:cs="Times New Roman"/>
            <w:lang w:val="ru-RU"/>
          </w:rPr>
          <w:t>.</w:t>
        </w:r>
        <w:proofErr w:type="spellStart"/>
        <w:r w:rsidRPr="004A0780">
          <w:rPr>
            <w:rStyle w:val="a5"/>
            <w:rFonts w:cs="Times New Roman"/>
            <w:lang w:val="en-US"/>
          </w:rPr>
          <w:t>bg</w:t>
        </w:r>
        <w:proofErr w:type="spellEnd"/>
      </w:hyperlink>
      <w:r w:rsidRPr="004A0780">
        <w:rPr>
          <w:rFonts w:cs="Times New Roman"/>
          <w:color w:val="auto"/>
        </w:rPr>
        <w:t xml:space="preserve">). </w:t>
      </w:r>
    </w:p>
    <w:p w14:paraId="3E00DBD3" w14:textId="77777777" w:rsidR="000A2D4E" w:rsidRPr="004A0780" w:rsidRDefault="000A2D4E" w:rsidP="000A2D4E">
      <w:pPr>
        <w:pStyle w:val="a9"/>
        <w:tabs>
          <w:tab w:val="center" w:pos="0"/>
        </w:tabs>
        <w:ind w:firstLine="720"/>
        <w:rPr>
          <w:rFonts w:cs="Times New Roman"/>
          <w:szCs w:val="24"/>
          <w:lang w:val="ru-RU"/>
        </w:rPr>
      </w:pPr>
      <w:r w:rsidRPr="004A0780">
        <w:rPr>
          <w:rFonts w:cs="Times New Roman"/>
          <w:b/>
          <w:szCs w:val="24"/>
          <w:lang w:val="bg-BG"/>
        </w:rPr>
        <w:t>Чл. 14.</w:t>
      </w:r>
      <w:r w:rsidRPr="004A0780">
        <w:rPr>
          <w:rFonts w:cs="Times New Roman"/>
          <w:szCs w:val="24"/>
          <w:lang w:val="bg-BG"/>
        </w:rPr>
        <w:t xml:space="preserve"> </w:t>
      </w:r>
      <w:r w:rsidRPr="004A0780">
        <w:rPr>
          <w:rFonts w:cs="Times New Roman"/>
          <w:b/>
          <w:iCs/>
          <w:szCs w:val="24"/>
          <w:lang w:val="bg-BG"/>
        </w:rPr>
        <w:t>(1)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е длъжен да извърши изцяло инвестицията/дейността в срока по чл. 6, ал. 1 и в съответствие с одобрения проект и  приложенията към него. </w:t>
      </w:r>
    </w:p>
    <w:p w14:paraId="41FE1607" w14:textId="6169B3D4"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(2)</w:t>
      </w:r>
      <w:r w:rsidRPr="004A0780">
        <w:rPr>
          <w:rFonts w:cs="Times New Roman"/>
          <w:szCs w:val="24"/>
          <w:lang w:val="bg-BG"/>
        </w:rPr>
        <w:t xml:space="preserve"> Задължението по ал. 1 включва и започване на инвестицията/дейността в срока по чл. 6, ал. </w:t>
      </w:r>
      <w:r w:rsidR="00A16AB6">
        <w:rPr>
          <w:rFonts w:cs="Times New Roman"/>
          <w:szCs w:val="24"/>
          <w:lang w:val="bg-BG"/>
        </w:rPr>
        <w:t>5</w:t>
      </w:r>
      <w:r w:rsidRPr="004A0780">
        <w:rPr>
          <w:rFonts w:cs="Times New Roman"/>
          <w:szCs w:val="24"/>
          <w:lang w:val="bg-BG"/>
        </w:rPr>
        <w:t>, т. 1</w:t>
      </w:r>
      <w:r w:rsidR="004E20D5" w:rsidRPr="004A0780">
        <w:rPr>
          <w:rFonts w:cs="Times New Roman"/>
          <w:szCs w:val="24"/>
          <w:lang w:val="bg-BG"/>
        </w:rPr>
        <w:t>, 2</w:t>
      </w:r>
      <w:r w:rsidRPr="004A0780">
        <w:rPr>
          <w:rFonts w:cs="Times New Roman"/>
          <w:szCs w:val="24"/>
          <w:lang w:val="bg-BG"/>
        </w:rPr>
        <w:t xml:space="preserve"> или т. </w:t>
      </w:r>
      <w:r w:rsidR="004E20D5" w:rsidRPr="004A0780">
        <w:rPr>
          <w:rFonts w:cs="Times New Roman"/>
          <w:szCs w:val="24"/>
          <w:lang w:val="bg-BG"/>
        </w:rPr>
        <w:t>3</w:t>
      </w:r>
      <w:r w:rsidRPr="004A0780">
        <w:rPr>
          <w:rFonts w:cs="Times New Roman"/>
          <w:szCs w:val="24"/>
          <w:lang w:val="bg-BG"/>
        </w:rPr>
        <w:t>, за което</w:t>
      </w:r>
      <w:r w:rsidRPr="004A0780">
        <w:rPr>
          <w:rFonts w:cs="Times New Roman"/>
          <w:b/>
          <w:szCs w:val="24"/>
          <w:lang w:val="bg-BG"/>
        </w:rPr>
        <w:t xml:space="preserve"> БЕНЕФИЦИЕНТЪТ</w:t>
      </w:r>
      <w:r w:rsidRPr="004A0780">
        <w:rPr>
          <w:rFonts w:cs="Times New Roman"/>
          <w:szCs w:val="24"/>
          <w:lang w:val="bg-BG"/>
        </w:rPr>
        <w:t xml:space="preserve">, в същия срок, е длъжен да уведоми писмено </w:t>
      </w:r>
      <w:r w:rsidRPr="004A0780">
        <w:rPr>
          <w:rFonts w:cs="Times New Roman"/>
          <w:b/>
          <w:szCs w:val="24"/>
          <w:lang w:val="bg-BG"/>
        </w:rPr>
        <w:t>ФОНДА</w:t>
      </w:r>
      <w:r w:rsidRPr="004A0780">
        <w:rPr>
          <w:rFonts w:cs="Times New Roman"/>
          <w:szCs w:val="24"/>
          <w:lang w:val="bg-BG"/>
        </w:rPr>
        <w:t xml:space="preserve"> и да представи доказателства за това.</w:t>
      </w:r>
    </w:p>
    <w:p w14:paraId="4B9FE55B" w14:textId="2F24BF7B" w:rsidR="000A2D4E" w:rsidRPr="004A0780" w:rsidRDefault="000A2D4E" w:rsidP="000A2D4E">
      <w:pPr>
        <w:pStyle w:val="a9"/>
        <w:tabs>
          <w:tab w:val="center" w:pos="0"/>
        </w:tabs>
        <w:ind w:firstLine="720"/>
        <w:rPr>
          <w:rFonts w:cs="Times New Roman"/>
          <w:szCs w:val="24"/>
          <w:shd w:val="clear" w:color="auto" w:fill="FEFEFE"/>
          <w:lang w:val="bg-BG"/>
        </w:rPr>
      </w:pPr>
      <w:r w:rsidRPr="004A0780">
        <w:rPr>
          <w:rFonts w:cs="Times New Roman"/>
          <w:b/>
          <w:szCs w:val="24"/>
          <w:shd w:val="clear" w:color="auto" w:fill="FEFEFE"/>
          <w:lang w:val="bg-BG"/>
        </w:rPr>
        <w:t>(3)</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shd w:val="clear" w:color="auto" w:fill="FEFEFE"/>
          <w:lang w:val="bg-BG"/>
        </w:rPr>
        <w:t xml:space="preserve"> е длъжен за периода от сключване на договора до изтичане на срока по чл. 6, ал. </w:t>
      </w:r>
      <w:r w:rsidR="00507A0F">
        <w:rPr>
          <w:rFonts w:cs="Times New Roman"/>
          <w:szCs w:val="24"/>
          <w:shd w:val="clear" w:color="auto" w:fill="FEFEFE"/>
          <w:lang w:val="bg-BG"/>
        </w:rPr>
        <w:t>6</w:t>
      </w:r>
      <w:r w:rsidR="00507A0F" w:rsidRPr="004A0780">
        <w:rPr>
          <w:rFonts w:cs="Times New Roman"/>
          <w:szCs w:val="24"/>
          <w:shd w:val="clear" w:color="auto" w:fill="FEFEFE"/>
          <w:lang w:val="bg-BG"/>
        </w:rPr>
        <w:t xml:space="preserve"> </w:t>
      </w:r>
      <w:r w:rsidRPr="004A0780">
        <w:rPr>
          <w:rFonts w:cs="Times New Roman"/>
          <w:szCs w:val="24"/>
          <w:shd w:val="clear" w:color="auto" w:fill="FEFEFE"/>
          <w:lang w:val="bg-BG"/>
        </w:rPr>
        <w:t xml:space="preserve">да представя на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14:paraId="502EB397"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 в случаите по чл. 8, ал. 2 </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в срок до 10 дни от получаване на уведомление за това;</w:t>
      </w:r>
    </w:p>
    <w:p w14:paraId="2AAC986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2. по подадено искане за междинно или окончателно плащане </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в срок до 15 дни от уведомяването;</w:t>
      </w:r>
    </w:p>
    <w:p w14:paraId="3A5F5427" w14:textId="2FD2A801"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3. за </w:t>
      </w:r>
      <w:proofErr w:type="spellStart"/>
      <w:r w:rsidRPr="004A0780">
        <w:rPr>
          <w:rFonts w:cs="Times New Roman"/>
          <w:sz w:val="24"/>
          <w:szCs w:val="24"/>
          <w:shd w:val="clear" w:color="auto" w:fill="FEFEFE"/>
          <w:lang w:val="bg-BG"/>
        </w:rPr>
        <w:t>мониторинговия</w:t>
      </w:r>
      <w:proofErr w:type="spellEnd"/>
      <w:r w:rsidRPr="004A0780">
        <w:rPr>
          <w:rFonts w:cs="Times New Roman"/>
          <w:sz w:val="24"/>
          <w:szCs w:val="24"/>
          <w:shd w:val="clear" w:color="auto" w:fill="FEFEFE"/>
          <w:lang w:val="bg-BG"/>
        </w:rPr>
        <w:t xml:space="preserve"> период по чл. 6, ал. </w:t>
      </w:r>
      <w:r w:rsidR="00362253">
        <w:rPr>
          <w:rFonts w:cs="Times New Roman"/>
          <w:sz w:val="24"/>
          <w:szCs w:val="24"/>
          <w:shd w:val="clear" w:color="auto" w:fill="FEFEFE"/>
          <w:lang w:val="bg-BG"/>
        </w:rPr>
        <w:t xml:space="preserve">6 </w:t>
      </w:r>
      <w:r w:rsidRPr="004A0780">
        <w:rPr>
          <w:rFonts w:cs="Times New Roman"/>
          <w:sz w:val="24"/>
          <w:szCs w:val="24"/>
          <w:shd w:val="clear" w:color="auto" w:fill="FEFEFE"/>
          <w:lang w:val="bg-BG"/>
        </w:rPr>
        <w:t xml:space="preserve">в определен от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срок. </w:t>
      </w:r>
    </w:p>
    <w:p w14:paraId="762C2080" w14:textId="77777777" w:rsidR="000A2D4E" w:rsidRPr="004A0780" w:rsidRDefault="000A2D4E" w:rsidP="000A2D4E">
      <w:pPr>
        <w:pStyle w:val="a9"/>
        <w:tabs>
          <w:tab w:val="center" w:pos="0"/>
        </w:tabs>
        <w:rPr>
          <w:rFonts w:cs="Times New Roman"/>
          <w:szCs w:val="24"/>
          <w:shd w:val="clear" w:color="auto" w:fill="FEFEFE"/>
          <w:lang w:val="bg-BG"/>
        </w:rPr>
      </w:pPr>
      <w:r w:rsidRPr="004A0780">
        <w:rPr>
          <w:rFonts w:cs="Times New Roman"/>
          <w:szCs w:val="24"/>
          <w:shd w:val="clear" w:color="auto" w:fill="FEFEFE"/>
          <w:lang w:val="bg-BG"/>
        </w:rPr>
        <w:tab/>
      </w:r>
      <w:r w:rsidRPr="004A0780">
        <w:rPr>
          <w:rFonts w:cs="Times New Roman"/>
          <w:b/>
          <w:szCs w:val="24"/>
          <w:shd w:val="clear" w:color="auto" w:fill="FEFEFE"/>
          <w:lang w:val="bg-BG"/>
        </w:rPr>
        <w:t>(4)</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shd w:val="clear" w:color="auto" w:fill="FEFEFE"/>
          <w:lang w:val="bg-BG"/>
        </w:rPr>
        <w:t xml:space="preserve"> е длъжен да допуска представители на </w:t>
      </w:r>
      <w:r w:rsidRPr="004A0780">
        <w:rPr>
          <w:rFonts w:cs="Times New Roman"/>
          <w:b/>
          <w:szCs w:val="24"/>
          <w:shd w:val="clear" w:color="auto" w:fill="FEFEFE"/>
          <w:lang w:val="bg-BG"/>
        </w:rPr>
        <w:t>ФОНДА</w:t>
      </w:r>
      <w:r w:rsidRPr="004A0780">
        <w:rPr>
          <w:rFonts w:cs="Times New Roman"/>
          <w:szCs w:val="24"/>
          <w:shd w:val="clear" w:color="auto" w:fill="FEFEFE"/>
          <w:lang w:val="bg-BG"/>
        </w:rPr>
        <w:t>,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приложимото национално законодателство и право на ЕС актове, включително да осигурява достъп до обекта/</w:t>
      </w:r>
      <w:proofErr w:type="spellStart"/>
      <w:r w:rsidRPr="004A0780">
        <w:rPr>
          <w:rFonts w:cs="Times New Roman"/>
          <w:szCs w:val="24"/>
          <w:shd w:val="clear" w:color="auto" w:fill="FEFEFE"/>
          <w:lang w:val="bg-BG"/>
        </w:rPr>
        <w:t>ите</w:t>
      </w:r>
      <w:proofErr w:type="spellEnd"/>
      <w:r w:rsidRPr="004A0780">
        <w:rPr>
          <w:rFonts w:cs="Times New Roman"/>
          <w:szCs w:val="24"/>
          <w:shd w:val="clear" w:color="auto" w:fill="FEFEFE"/>
          <w:lang w:val="bg-BG"/>
        </w:rPr>
        <w:t xml:space="preserve">,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14:paraId="15E7C185" w14:textId="3F83EB6E"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shd w:val="clear" w:color="auto" w:fill="FEFEFE"/>
          <w:lang w:val="bg-BG"/>
        </w:rPr>
        <w:t>(5)</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lang w:val="bg-BG"/>
        </w:rPr>
        <w:t xml:space="preserve"> е длъжен да сключи и поддържа валидна застраховка на активите, предмет на подпомагане  (вкл. по отношение на разходите за създаване на трайни насаждения), на неговата действителна стойност за срок от датата на подаване на заявка за </w:t>
      </w:r>
      <w:r w:rsidRPr="004A0780">
        <w:rPr>
          <w:rFonts w:cs="Times New Roman"/>
          <w:szCs w:val="24"/>
          <w:lang w:val="bg-BG"/>
        </w:rPr>
        <w:lastRenderedPageBreak/>
        <w:t xml:space="preserve">плащане до изтичане на срока по чл. 6, ал. </w:t>
      </w:r>
      <w:r w:rsidR="006100C9">
        <w:rPr>
          <w:rFonts w:cs="Times New Roman"/>
          <w:szCs w:val="24"/>
          <w:lang w:val="bg-BG"/>
        </w:rPr>
        <w:t>6</w:t>
      </w:r>
      <w:r w:rsidR="006100C9" w:rsidRPr="004A0780">
        <w:rPr>
          <w:rFonts w:cs="Times New Roman"/>
          <w:szCs w:val="24"/>
          <w:lang w:val="bg-BG"/>
        </w:rPr>
        <w:t xml:space="preserve"> </w:t>
      </w:r>
      <w:r w:rsidRPr="004A0780">
        <w:rPr>
          <w:rFonts w:cs="Times New Roman"/>
          <w:szCs w:val="24"/>
          <w:lang w:val="bg-BG"/>
        </w:rPr>
        <w:t xml:space="preserve">без право на </w:t>
      </w:r>
      <w:proofErr w:type="spellStart"/>
      <w:r w:rsidRPr="004A0780">
        <w:rPr>
          <w:rFonts w:cs="Times New Roman"/>
          <w:szCs w:val="24"/>
          <w:lang w:val="bg-BG"/>
        </w:rPr>
        <w:t>подзастраховане</w:t>
      </w:r>
      <w:proofErr w:type="spellEnd"/>
      <w:r w:rsidRPr="004A0780">
        <w:rPr>
          <w:rFonts w:cs="Times New Roman"/>
          <w:szCs w:val="24"/>
          <w:lang w:val="bg-BG"/>
        </w:rPr>
        <w:t>, при следните условия:</w:t>
      </w:r>
    </w:p>
    <w:p w14:paraId="76F7B7E5"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1. договорът за застраховка да бъде сключен с уговорка в полза на </w:t>
      </w:r>
      <w:r w:rsidRPr="004A0780">
        <w:rPr>
          <w:rFonts w:cs="Times New Roman"/>
          <w:b/>
          <w:szCs w:val="24"/>
          <w:lang w:val="bg-BG"/>
        </w:rPr>
        <w:t xml:space="preserve">ФОНДА, </w:t>
      </w:r>
      <w:r w:rsidRPr="004A0780">
        <w:rPr>
          <w:rFonts w:cs="Times New Roman"/>
          <w:szCs w:val="24"/>
          <w:lang w:val="bg-BG"/>
        </w:rPr>
        <w:t>като:</w:t>
      </w:r>
    </w:p>
    <w:p w14:paraId="1856CF52"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4A0780">
        <w:rPr>
          <w:rFonts w:cs="Times New Roman"/>
          <w:b/>
          <w:szCs w:val="24"/>
          <w:lang w:val="bg-BG"/>
        </w:rPr>
        <w:t>ФОНДА</w:t>
      </w:r>
      <w:r w:rsidRPr="004A0780">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4A0780">
        <w:rPr>
          <w:rFonts w:cs="Times New Roman"/>
          <w:b/>
          <w:szCs w:val="24"/>
          <w:lang w:val="bg-BG"/>
        </w:rPr>
        <w:t>ФОНДА</w:t>
      </w:r>
      <w:r w:rsidRPr="004A0780">
        <w:rPr>
          <w:rFonts w:cs="Times New Roman"/>
          <w:szCs w:val="24"/>
          <w:lang w:val="bg-BG"/>
        </w:rPr>
        <w:t xml:space="preserve">, се намалява размерът на задължението на </w:t>
      </w:r>
      <w:r w:rsidRPr="004A0780">
        <w:rPr>
          <w:rFonts w:cs="Times New Roman"/>
          <w:b/>
          <w:szCs w:val="24"/>
          <w:lang w:val="bg-BG"/>
        </w:rPr>
        <w:t xml:space="preserve">БЕНЕФИЦИЕНТА </w:t>
      </w:r>
      <w:r w:rsidRPr="004A0780">
        <w:rPr>
          <w:rFonts w:cs="Times New Roman"/>
          <w:szCs w:val="24"/>
          <w:lang w:val="bg-BG"/>
        </w:rPr>
        <w:t xml:space="preserve">към </w:t>
      </w:r>
      <w:r w:rsidRPr="004A0780">
        <w:rPr>
          <w:rFonts w:cs="Times New Roman"/>
          <w:b/>
          <w:szCs w:val="24"/>
          <w:lang w:val="bg-BG"/>
        </w:rPr>
        <w:t>ФОНДА</w:t>
      </w:r>
      <w:r w:rsidRPr="004A0780">
        <w:rPr>
          <w:rFonts w:cs="Times New Roman"/>
          <w:szCs w:val="24"/>
          <w:lang w:val="bg-BG"/>
        </w:rPr>
        <w:t>;</w:t>
      </w:r>
    </w:p>
    <w:p w14:paraId="555C2B78"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t xml:space="preserve">б) при частично погиване на застрахованото имущество обезщетението се изплаща на </w:t>
      </w:r>
      <w:r w:rsidRPr="004A0780">
        <w:rPr>
          <w:rFonts w:cs="Times New Roman"/>
          <w:b/>
          <w:szCs w:val="24"/>
          <w:lang w:val="bg-BG"/>
        </w:rPr>
        <w:t>БЕНЕФИЦИЕНТА</w:t>
      </w:r>
      <w:r w:rsidRPr="004A0780">
        <w:rPr>
          <w:rFonts w:cs="Times New Roman"/>
          <w:szCs w:val="24"/>
          <w:lang w:val="bg-BG"/>
        </w:rPr>
        <w:t xml:space="preserve">, като при частична щета същият е длъжен да възстанови подпомогнатия актив и да уведоми </w:t>
      </w:r>
      <w:r w:rsidRPr="004A0780">
        <w:rPr>
          <w:rFonts w:cs="Times New Roman"/>
          <w:b/>
          <w:szCs w:val="24"/>
          <w:lang w:val="bg-BG"/>
        </w:rPr>
        <w:t>ФОНДА</w:t>
      </w:r>
      <w:r w:rsidRPr="004A0780">
        <w:rPr>
          <w:rFonts w:cs="Times New Roman"/>
          <w:szCs w:val="24"/>
          <w:lang w:val="bg-BG"/>
        </w:rPr>
        <w:t xml:space="preserve"> при привеждането му във функционално състояние;</w:t>
      </w:r>
    </w:p>
    <w:p w14:paraId="4BFC7AA7" w14:textId="42EBB639"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t xml:space="preserve">2. да внесе еднократно целия размер на застрахователната премия за срока на </w:t>
      </w:r>
      <w:r w:rsidRPr="004A0780">
        <w:rPr>
          <w:rFonts w:cs="Times New Roman"/>
          <w:szCs w:val="24"/>
          <w:shd w:val="clear" w:color="auto" w:fill="FFFFFF"/>
          <w:lang w:val="bg-BG"/>
        </w:rPr>
        <w:t xml:space="preserve">застраховката </w:t>
      </w:r>
      <w:r w:rsidRPr="004A0780">
        <w:rPr>
          <w:rFonts w:cs="Times New Roman"/>
          <w:szCs w:val="24"/>
          <w:lang w:val="bg-BG"/>
        </w:rPr>
        <w:t xml:space="preserve">и да подновява ежегодно договора до изтичане на срока по чл. 6, ал. </w:t>
      </w:r>
      <w:r w:rsidR="00D34351">
        <w:rPr>
          <w:rFonts w:cs="Times New Roman"/>
          <w:szCs w:val="24"/>
          <w:lang w:val="bg-BG"/>
        </w:rPr>
        <w:t>6</w:t>
      </w:r>
      <w:r w:rsidRPr="004A0780">
        <w:rPr>
          <w:rFonts w:cs="Times New Roman"/>
          <w:szCs w:val="24"/>
          <w:lang w:val="bg-BG"/>
        </w:rPr>
        <w:t>;</w:t>
      </w:r>
    </w:p>
    <w:p w14:paraId="2FFA2D43" w14:textId="67BA8BAF"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3. при подаване на искане за междинно/окончателно плащане </w:t>
      </w:r>
      <w:r w:rsidRPr="004A0780">
        <w:rPr>
          <w:rFonts w:cs="Times New Roman"/>
          <w:b/>
          <w:szCs w:val="24"/>
          <w:lang w:val="bg-BG"/>
        </w:rPr>
        <w:t>БЕНЕФИЦИЕНТЪТ</w:t>
      </w:r>
      <w:r w:rsidRPr="004A0780">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по чл. 6, ал. </w:t>
      </w:r>
      <w:r w:rsidR="00BC6DA0">
        <w:rPr>
          <w:rFonts w:cs="Times New Roman"/>
          <w:szCs w:val="24"/>
          <w:lang w:val="bg-BG"/>
        </w:rPr>
        <w:t>6</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се задължава да представя пред </w:t>
      </w:r>
      <w:r w:rsidRPr="004A0780">
        <w:rPr>
          <w:rFonts w:cs="Times New Roman"/>
          <w:b/>
          <w:szCs w:val="24"/>
          <w:lang w:val="bg-BG"/>
        </w:rPr>
        <w:t>ФОНДА</w:t>
      </w:r>
      <w:r w:rsidRPr="004A0780">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2BA73FF4" w14:textId="77777777" w:rsidR="000A2D4E" w:rsidRPr="004A0780" w:rsidRDefault="000A2D4E" w:rsidP="000A2D4E">
      <w:pPr>
        <w:pStyle w:val="a9"/>
        <w:tabs>
          <w:tab w:val="center" w:pos="0"/>
        </w:tabs>
        <w:ind w:left="720"/>
        <w:rPr>
          <w:rFonts w:cs="Times New Roman"/>
          <w:szCs w:val="24"/>
          <w:lang w:val="bg-BG"/>
        </w:rPr>
      </w:pPr>
      <w:r w:rsidRPr="004A0780">
        <w:rPr>
          <w:rFonts w:cs="Times New Roman"/>
          <w:szCs w:val="24"/>
          <w:lang w:val="bg-BG"/>
        </w:rPr>
        <w:t xml:space="preserve">4. застрахователната премия е за сметка на </w:t>
      </w:r>
      <w:r w:rsidRPr="004A0780">
        <w:rPr>
          <w:rFonts w:cs="Times New Roman"/>
          <w:b/>
          <w:szCs w:val="24"/>
          <w:lang w:val="bg-BG"/>
        </w:rPr>
        <w:t>БЕНЕФИЦИЕНТА</w:t>
      </w:r>
      <w:r w:rsidRPr="004A0780">
        <w:rPr>
          <w:rFonts w:cs="Times New Roman"/>
          <w:szCs w:val="24"/>
          <w:lang w:val="bg-BG"/>
        </w:rPr>
        <w:t>;</w:t>
      </w:r>
    </w:p>
    <w:p w14:paraId="4A4D3A99" w14:textId="29A8DF75"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t xml:space="preserve">5. застраховката следва да покрива рисковете, посочени в Приложение № </w:t>
      </w:r>
      <w:r w:rsidR="00B30806" w:rsidRPr="004A0780">
        <w:rPr>
          <w:rFonts w:cs="Times New Roman"/>
          <w:szCs w:val="24"/>
          <w:lang w:val="bg-BG"/>
        </w:rPr>
        <w:t>6</w:t>
      </w:r>
      <w:r w:rsidR="00901C13" w:rsidRPr="004A0780">
        <w:rPr>
          <w:rFonts w:cs="Times New Roman"/>
          <w:szCs w:val="24"/>
          <w:lang w:val="bg-BG"/>
        </w:rPr>
        <w:t xml:space="preserve"> </w:t>
      </w:r>
      <w:r w:rsidRPr="004A0780">
        <w:rPr>
          <w:rFonts w:cs="Times New Roman"/>
          <w:szCs w:val="24"/>
          <w:lang w:val="bg-BG"/>
        </w:rPr>
        <w:t>„Застрахователни рискове“.</w:t>
      </w:r>
    </w:p>
    <w:p w14:paraId="0FCDD9F3" w14:textId="77777777" w:rsidR="000A2D4E" w:rsidRPr="004A0780" w:rsidRDefault="000A2D4E" w:rsidP="000A2D4E">
      <w:pPr>
        <w:pStyle w:val="aff1"/>
        <w:ind w:firstLine="708"/>
        <w:rPr>
          <w:rFonts w:cs="Times New Roman"/>
          <w:color w:val="auto"/>
        </w:rPr>
      </w:pPr>
      <w:r w:rsidRPr="004A0780">
        <w:rPr>
          <w:rFonts w:cs="Times New Roman"/>
          <w:b/>
          <w:color w:val="auto"/>
        </w:rPr>
        <w:t>(6)</w:t>
      </w:r>
      <w:r w:rsidRPr="004A0780">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4A0780">
        <w:rPr>
          <w:rFonts w:cs="Times New Roman"/>
          <w:b/>
          <w:color w:val="auto"/>
        </w:rPr>
        <w:t>БЕНЕФИЦИЕНТЪТ</w:t>
      </w:r>
      <w:r w:rsidRPr="004A0780">
        <w:rPr>
          <w:rFonts w:cs="Times New Roman"/>
          <w:color w:val="auto"/>
        </w:rPr>
        <w:t xml:space="preserve"> дължи възстановяване на получената финансова помощ, респ. на разликата между размера на получената финансова помощ и изплатеното на </w:t>
      </w:r>
      <w:r w:rsidRPr="004A0780">
        <w:rPr>
          <w:rFonts w:cs="Times New Roman"/>
          <w:b/>
          <w:color w:val="auto"/>
        </w:rPr>
        <w:t xml:space="preserve">ФОНДА </w:t>
      </w:r>
      <w:r w:rsidRPr="004A0780">
        <w:rPr>
          <w:rFonts w:cs="Times New Roman"/>
          <w:color w:val="auto"/>
        </w:rPr>
        <w:t xml:space="preserve">обезщетение. </w:t>
      </w:r>
    </w:p>
    <w:p w14:paraId="672EF500" w14:textId="77777777" w:rsidR="000A2D4E" w:rsidRPr="004A0780" w:rsidRDefault="000A2D4E" w:rsidP="000A2D4E">
      <w:pPr>
        <w:pStyle w:val="aff1"/>
        <w:ind w:firstLine="708"/>
        <w:rPr>
          <w:rFonts w:cs="Times New Roman"/>
          <w:color w:val="auto"/>
        </w:rPr>
      </w:pPr>
      <w:r w:rsidRPr="004A0780" w:rsidDel="000F72EC">
        <w:rPr>
          <w:rFonts w:cs="Times New Roman"/>
          <w:b/>
          <w:color w:val="auto"/>
        </w:rPr>
        <w:t xml:space="preserve"> </w:t>
      </w:r>
      <w:r w:rsidRPr="004A0780">
        <w:rPr>
          <w:rFonts w:cs="Times New Roman"/>
          <w:b/>
          <w:color w:val="auto"/>
        </w:rPr>
        <w:t>(7)</w:t>
      </w:r>
      <w:r w:rsidRPr="004A0780">
        <w:rPr>
          <w:rFonts w:cs="Times New Roman"/>
          <w:color w:val="auto"/>
        </w:rPr>
        <w:t xml:space="preserve"> В случай че е настъпила тотална щета на подпомаган актив </w:t>
      </w:r>
      <w:r w:rsidRPr="004A0780">
        <w:rPr>
          <w:rFonts w:cs="Times New Roman"/>
          <w:b/>
          <w:color w:val="auto"/>
        </w:rPr>
        <w:t>БЕНЕФИЦИЕНТЪТ</w:t>
      </w:r>
      <w:r w:rsidRPr="004A0780">
        <w:rPr>
          <w:rFonts w:cs="Times New Roman"/>
          <w:color w:val="auto"/>
        </w:rPr>
        <w:t xml:space="preserve"> се задължава незабавно и писмено да уведоми застрахователя и </w:t>
      </w:r>
      <w:r w:rsidRPr="004A0780">
        <w:rPr>
          <w:rFonts w:cs="Times New Roman"/>
          <w:b/>
          <w:color w:val="auto"/>
        </w:rPr>
        <w:t>ФОНДА</w:t>
      </w:r>
      <w:r w:rsidRPr="004A0780">
        <w:rPr>
          <w:rFonts w:cs="Times New Roman"/>
          <w:color w:val="auto"/>
        </w:rPr>
        <w:t xml:space="preserve"> за това, като в уведомлението до </w:t>
      </w:r>
      <w:r w:rsidRPr="004A0780">
        <w:rPr>
          <w:rFonts w:cs="Times New Roman"/>
          <w:b/>
          <w:color w:val="auto"/>
        </w:rPr>
        <w:t>ФОНДА</w:t>
      </w:r>
      <w:r w:rsidRPr="004A0780">
        <w:rPr>
          <w:rFonts w:cs="Times New Roman"/>
          <w:color w:val="auto"/>
        </w:rPr>
        <w:t xml:space="preserve"> има право да поиска от </w:t>
      </w:r>
      <w:r w:rsidRPr="004A0780">
        <w:rPr>
          <w:rFonts w:cs="Times New Roman"/>
          <w:b/>
          <w:color w:val="auto"/>
        </w:rPr>
        <w:t>ФОНДА</w:t>
      </w:r>
      <w:r w:rsidRPr="004A0780">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4A0780">
        <w:rPr>
          <w:rFonts w:cs="Times New Roman"/>
          <w:b/>
          <w:color w:val="auto"/>
        </w:rPr>
        <w:t>ФОНДЪТ</w:t>
      </w:r>
      <w:r w:rsidRPr="004A0780">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4A0780">
        <w:rPr>
          <w:snapToGrid w:val="0"/>
        </w:rPr>
        <w:t>Наредба № 22 от 14.12.2015 г.</w:t>
      </w:r>
      <w:r w:rsidRPr="004A0780">
        <w:rPr>
          <w:rFonts w:cs="Times New Roman"/>
          <w:color w:val="auto"/>
        </w:rPr>
        <w:t xml:space="preserve"> При разлика между размера на цената на </w:t>
      </w:r>
      <w:proofErr w:type="spellStart"/>
      <w:r w:rsidRPr="004A0780">
        <w:rPr>
          <w:rFonts w:cs="Times New Roman"/>
          <w:color w:val="auto"/>
        </w:rPr>
        <w:t>новозакупения</w:t>
      </w:r>
      <w:proofErr w:type="spellEnd"/>
      <w:r w:rsidRPr="004A0780">
        <w:rPr>
          <w:rFonts w:cs="Times New Roman"/>
          <w:color w:val="auto"/>
        </w:rPr>
        <w:t xml:space="preserve"> актив и тази, определена при спазване на изискванията по предходното изречение, </w:t>
      </w:r>
      <w:r w:rsidRPr="004A0780">
        <w:rPr>
          <w:rFonts w:cs="Times New Roman"/>
          <w:b/>
          <w:color w:val="auto"/>
        </w:rPr>
        <w:t>ФОНДЪТ</w:t>
      </w:r>
      <w:r w:rsidRPr="004A0780">
        <w:rPr>
          <w:rFonts w:cs="Times New Roman"/>
          <w:color w:val="auto"/>
        </w:rPr>
        <w:t xml:space="preserve"> удържа частта от дължимото му застрахователно обезщетение, съответстваща на тази разлика. </w:t>
      </w:r>
    </w:p>
    <w:p w14:paraId="0F79E3E9" w14:textId="77777777" w:rsidR="000A2D4E" w:rsidRPr="004A0780" w:rsidRDefault="000A2D4E" w:rsidP="000A2D4E">
      <w:pPr>
        <w:pStyle w:val="aff1"/>
        <w:ind w:firstLine="708"/>
        <w:rPr>
          <w:rFonts w:cs="Times New Roman"/>
          <w:color w:val="auto"/>
        </w:rPr>
      </w:pPr>
      <w:r w:rsidRPr="004A0780">
        <w:rPr>
          <w:rFonts w:cs="Times New Roman"/>
          <w:b/>
          <w:color w:val="auto"/>
        </w:rPr>
        <w:t>(8)</w:t>
      </w:r>
      <w:r w:rsidRPr="004A0780">
        <w:rPr>
          <w:rFonts w:cs="Times New Roman"/>
          <w:color w:val="auto"/>
        </w:rPr>
        <w:t xml:space="preserve"> След закупуване на новия актив и представяне на всички документи, удостоверяващи направения разход, </w:t>
      </w:r>
      <w:r w:rsidRPr="004A0780">
        <w:rPr>
          <w:rFonts w:cs="Times New Roman"/>
          <w:b/>
          <w:color w:val="auto"/>
        </w:rPr>
        <w:t>ФОНДЪТ</w:t>
      </w:r>
      <w:r w:rsidRPr="004A0780">
        <w:rPr>
          <w:rFonts w:cs="Times New Roman"/>
          <w:color w:val="auto"/>
        </w:rPr>
        <w:t xml:space="preserve"> дава писмено съгласие пред застрахователя за изплащане на застрахователното обезщетение в полза на </w:t>
      </w:r>
      <w:r w:rsidRPr="004A0780">
        <w:rPr>
          <w:rFonts w:cs="Times New Roman"/>
          <w:b/>
          <w:color w:val="auto"/>
        </w:rPr>
        <w:t>БЕНЕФИЦИЕНТА</w:t>
      </w:r>
      <w:r w:rsidRPr="004A0780">
        <w:rPr>
          <w:rFonts w:cs="Times New Roman"/>
          <w:color w:val="auto"/>
        </w:rPr>
        <w:t>, като удържа в своя полза разликата по ал. 7, изречение последно (ако такава е налице).</w:t>
      </w:r>
    </w:p>
    <w:p w14:paraId="52290C21" w14:textId="77777777" w:rsidR="000A2D4E" w:rsidRPr="004A0780" w:rsidRDefault="000A2D4E" w:rsidP="000A2D4E">
      <w:pPr>
        <w:pStyle w:val="aff1"/>
        <w:ind w:firstLine="708"/>
        <w:rPr>
          <w:rFonts w:cs="Times New Roman"/>
          <w:color w:val="auto"/>
        </w:rPr>
      </w:pPr>
      <w:r w:rsidRPr="004A0780">
        <w:rPr>
          <w:rFonts w:cs="Times New Roman"/>
          <w:b/>
          <w:color w:val="auto"/>
        </w:rPr>
        <w:t>(9)</w:t>
      </w:r>
      <w:r w:rsidRPr="004A0780">
        <w:rPr>
          <w:rFonts w:cs="Times New Roman"/>
          <w:color w:val="auto"/>
        </w:rPr>
        <w:t xml:space="preserve"> В случай на отказ от страна на застрахователя да изплати обезщетение по договора за застраховка, </w:t>
      </w:r>
      <w:r w:rsidRPr="004A0780">
        <w:rPr>
          <w:rFonts w:cs="Times New Roman"/>
          <w:b/>
          <w:color w:val="auto"/>
        </w:rPr>
        <w:t>БЕНЕФИЦИЕНТЪТ</w:t>
      </w:r>
      <w:r w:rsidRPr="004A0780">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14:paraId="0BC32775" w14:textId="77777777" w:rsidR="000A2D4E" w:rsidRPr="004A0780" w:rsidRDefault="000A2D4E" w:rsidP="000A2D4E">
      <w:pPr>
        <w:pStyle w:val="aff1"/>
        <w:ind w:firstLine="708"/>
        <w:rPr>
          <w:rFonts w:cs="Times New Roman"/>
          <w:color w:val="auto"/>
        </w:rPr>
      </w:pPr>
    </w:p>
    <w:p w14:paraId="58CD6255"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Чл. 15. (1)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се задължава да:</w:t>
      </w:r>
    </w:p>
    <w:p w14:paraId="5A4244DF"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 1. 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 Изискването за седалище и адрес на управление не се прилага по отношение на община:</w:t>
      </w:r>
    </w:p>
    <w:p w14:paraId="3B5911BA"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lastRenderedPageBreak/>
        <w:t>а) включена в Приложение № 1</w:t>
      </w:r>
      <w:r w:rsidRPr="004A0780">
        <w:rPr>
          <w:rFonts w:cs="Times New Roman"/>
          <w:szCs w:val="24"/>
          <w:lang w:val="ru-RU"/>
        </w:rPr>
        <w:t xml:space="preserve"> </w:t>
      </w:r>
      <w:r w:rsidRPr="004A0780">
        <w:rPr>
          <w:rFonts w:cs="Times New Roman"/>
          <w:szCs w:val="24"/>
          <w:lang w:val="bg-BG"/>
        </w:rPr>
        <w:t>от Наредба № 22 от 14.12.2015 г., която има седалище в съответния областен град</w:t>
      </w:r>
    </w:p>
    <w:p w14:paraId="6309E9EE"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б) 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14:paraId="0E6035BE"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в) когато в обхвата на стратегията за ВОМР е включена част от територията й.</w:t>
      </w:r>
    </w:p>
    <w:p w14:paraId="1BFA6B2E"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2. осигури в срока за извършване на инвестицията/дейността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70EE7D2E" w14:textId="21E12276"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3. най-късно до подаването на искане за окончателно плащане да отговаря и в срока по</w:t>
      </w:r>
      <w:r w:rsidR="00A47980">
        <w:rPr>
          <w:rFonts w:cs="Times New Roman"/>
          <w:szCs w:val="24"/>
          <w:lang w:val="bg-BG"/>
        </w:rPr>
        <w:t xml:space="preserve"> чл. 6, ал., </w:t>
      </w:r>
      <w:r w:rsidRPr="004A0780">
        <w:rPr>
          <w:rFonts w:cs="Times New Roman"/>
          <w:szCs w:val="24"/>
          <w:lang w:val="bg-BG"/>
        </w:rPr>
        <w:t xml:space="preserve">да поддържа всички задължителни стандарти, отнасящи се до дейността по проекта по чл. 1, ал. 1, включително относно опазването на околната среда, </w:t>
      </w:r>
      <w:proofErr w:type="spellStart"/>
      <w:r w:rsidRPr="004A0780">
        <w:rPr>
          <w:rFonts w:cs="Times New Roman"/>
          <w:szCs w:val="24"/>
          <w:lang w:val="bg-BG"/>
        </w:rPr>
        <w:t>фитосанитарните</w:t>
      </w:r>
      <w:proofErr w:type="spellEnd"/>
      <w:r w:rsidRPr="004A0780">
        <w:rPr>
          <w:rFonts w:cs="Times New Roman"/>
          <w:szCs w:val="24"/>
          <w:lang w:val="bg-BG"/>
        </w:rPr>
        <w:t xml:space="preserve">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14:paraId="084533C4" w14:textId="77777777" w:rsidR="000A2D4E" w:rsidRPr="004A0780" w:rsidRDefault="000A2D4E" w:rsidP="000A2D4E">
      <w:pPr>
        <w:pStyle w:val="a9"/>
        <w:tabs>
          <w:tab w:val="center" w:pos="0"/>
          <w:tab w:val="left" w:pos="993"/>
        </w:tabs>
        <w:ind w:firstLine="709"/>
        <w:rPr>
          <w:rFonts w:cs="Times New Roman"/>
          <w:szCs w:val="24"/>
          <w:shd w:val="clear" w:color="auto" w:fill="FEFEFE"/>
          <w:lang w:val="bg-BG"/>
        </w:rPr>
      </w:pPr>
      <w:r w:rsidRPr="004A0780">
        <w:rPr>
          <w:rFonts w:cs="Times New Roman"/>
          <w:szCs w:val="24"/>
          <w:lang w:val="bg-BG"/>
        </w:rPr>
        <w:t xml:space="preserve">4. най-късно до подаването на искане за окончателно плащане, но не по-късно от два месеца преди изтичане на срока по чл. 6, ал. 1 да уведоми </w:t>
      </w:r>
      <w:r w:rsidRPr="004A0780">
        <w:rPr>
          <w:rFonts w:cs="Times New Roman"/>
          <w:b/>
          <w:szCs w:val="24"/>
          <w:lang w:val="bg-BG"/>
        </w:rPr>
        <w:t>ФОНДА</w:t>
      </w:r>
      <w:r w:rsidRPr="004A0780">
        <w:rPr>
          <w:rFonts w:cs="Times New Roman"/>
          <w:szCs w:val="24"/>
          <w:lang w:val="bg-BG"/>
        </w:rPr>
        <w:t xml:space="preserve"> за извършени промени в процеса на изпълнение на проекта по отношение на одобрени </w:t>
      </w:r>
      <w:r w:rsidRPr="004A0780">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4A0780">
        <w:rPr>
          <w:rFonts w:cs="Times New Roman"/>
          <w:szCs w:val="24"/>
          <w:lang w:val="bg-BG"/>
        </w:rPr>
        <w:t xml:space="preserve"> </w:t>
      </w:r>
      <w:r w:rsidRPr="004A0780">
        <w:rPr>
          <w:rFonts w:cs="Times New Roman"/>
          <w:szCs w:val="24"/>
          <w:shd w:val="clear" w:color="auto" w:fill="FEFEFE"/>
          <w:lang w:val="bg-BG"/>
        </w:rPr>
        <w:t>и/или спецификации на подпомаганите дейности</w:t>
      </w:r>
      <w:r w:rsidRPr="004A0780">
        <w:rPr>
          <w:rFonts w:cs="Times New Roman"/>
          <w:szCs w:val="24"/>
          <w:shd w:val="clear" w:color="auto" w:fill="FEFEFE"/>
          <w:lang w:val="ru-RU"/>
        </w:rPr>
        <w:t>;</w:t>
      </w:r>
      <w:r w:rsidRPr="004A0780">
        <w:rPr>
          <w:rFonts w:cs="Times New Roman"/>
          <w:szCs w:val="24"/>
          <w:shd w:val="clear" w:color="auto" w:fill="FEFEFE"/>
          <w:lang w:val="bg-BG"/>
        </w:rPr>
        <w:t xml:space="preserve"> </w:t>
      </w:r>
    </w:p>
    <w:p w14:paraId="61DFA8F6" w14:textId="77777777" w:rsidR="000A2D4E" w:rsidRPr="004A0780" w:rsidRDefault="000A2D4E" w:rsidP="000A2D4E">
      <w:pPr>
        <w:pStyle w:val="a9"/>
        <w:tabs>
          <w:tab w:val="center" w:pos="0"/>
          <w:tab w:val="left" w:pos="993"/>
        </w:tabs>
        <w:ind w:firstLine="709"/>
        <w:rPr>
          <w:rFonts w:cs="Times New Roman"/>
          <w:strike/>
          <w:szCs w:val="24"/>
          <w:lang w:val="ru-RU"/>
        </w:rPr>
      </w:pPr>
      <w:r w:rsidRPr="004A0780">
        <w:rPr>
          <w:rFonts w:cs="Times New Roman"/>
          <w:szCs w:val="24"/>
          <w:lang w:val="bg-BG"/>
        </w:rPr>
        <w:t xml:space="preserve">5. подаде искане за окончателно плащане по образец ведно с изискуемите към него документи, съгласно Приложение № 8; </w:t>
      </w:r>
    </w:p>
    <w:p w14:paraId="5C61DF80" w14:textId="77777777" w:rsidR="000A2D4E" w:rsidRPr="004A0780" w:rsidRDefault="000A2D4E" w:rsidP="000A2D4E">
      <w:pPr>
        <w:ind w:firstLine="708"/>
        <w:jc w:val="both"/>
        <w:rPr>
          <w:rFonts w:cs="Times New Roman"/>
          <w:sz w:val="24"/>
          <w:szCs w:val="24"/>
          <w:lang w:val="bg-BG"/>
        </w:rPr>
      </w:pPr>
      <w:r w:rsidRPr="004A0780">
        <w:rPr>
          <w:rFonts w:cs="Times New Roman"/>
          <w:sz w:val="24"/>
          <w:szCs w:val="24"/>
          <w:shd w:val="clear" w:color="auto" w:fill="FEFEFE"/>
          <w:lang w:val="bg-BG"/>
        </w:rPr>
        <w:t xml:space="preserve">6. </w:t>
      </w:r>
      <w:r w:rsidRPr="004A0780">
        <w:rPr>
          <w:rFonts w:cs="Times New Roman"/>
          <w:sz w:val="24"/>
          <w:szCs w:val="24"/>
          <w:lang w:val="bg-BG"/>
        </w:rPr>
        <w:t>изпълни и въведе в експлоатация в срок най-късно до подаване на искането за окончателно плащане инвестициите/дейностите, включени в Приложение № 1а;</w:t>
      </w:r>
    </w:p>
    <w:p w14:paraId="31C80E30" w14:textId="130FED18" w:rsidR="000A2D4E" w:rsidRPr="004A0780" w:rsidRDefault="000A2D4E" w:rsidP="000A2D4E">
      <w:pPr>
        <w:pStyle w:val="a9"/>
        <w:tabs>
          <w:tab w:val="center" w:pos="0"/>
          <w:tab w:val="left" w:pos="993"/>
        </w:tabs>
        <w:ind w:firstLine="709"/>
        <w:rPr>
          <w:rFonts w:cs="Times New Roman"/>
          <w:szCs w:val="24"/>
          <w:lang w:val="bg-BG"/>
        </w:rPr>
      </w:pPr>
      <w:r w:rsidRPr="004A0780" w:rsidDel="007231CA">
        <w:rPr>
          <w:rFonts w:cs="Times New Roman"/>
          <w:b/>
          <w:szCs w:val="24"/>
          <w:lang w:val="bg-BG"/>
        </w:rPr>
        <w:t xml:space="preserve"> </w:t>
      </w:r>
      <w:r w:rsidRPr="004A0780">
        <w:rPr>
          <w:rFonts w:cs="Times New Roman"/>
          <w:b/>
          <w:iCs/>
          <w:szCs w:val="24"/>
          <w:lang w:val="bg-BG"/>
        </w:rPr>
        <w:t>(2)</w:t>
      </w:r>
      <w:r w:rsidRPr="004A0780">
        <w:rPr>
          <w:rFonts w:cs="Times New Roman"/>
          <w:szCs w:val="24"/>
          <w:lang w:val="bg-BG"/>
        </w:rPr>
        <w:t xml:space="preserve"> </w:t>
      </w:r>
      <w:r w:rsidRPr="004A0780">
        <w:rPr>
          <w:rFonts w:cs="Times New Roman"/>
          <w:b/>
          <w:szCs w:val="24"/>
          <w:lang w:val="bg-BG"/>
        </w:rPr>
        <w:t>БЕНЕФИЦИЕНТЪТ с</w:t>
      </w:r>
      <w:r w:rsidRPr="004A0780">
        <w:rPr>
          <w:rFonts w:cs="Times New Roman"/>
          <w:szCs w:val="24"/>
          <w:lang w:val="bg-BG"/>
        </w:rPr>
        <w:t xml:space="preserve">е задължава от датата на сключването на този договор до изтичане на приложимия към него срок по чл. 6, ал. </w:t>
      </w:r>
      <w:r w:rsidR="00ED4F47">
        <w:rPr>
          <w:rFonts w:cs="Times New Roman"/>
          <w:szCs w:val="24"/>
          <w:lang w:val="bg-BG"/>
        </w:rPr>
        <w:t>6</w:t>
      </w:r>
      <w:r w:rsidRPr="004A0780">
        <w:rPr>
          <w:rFonts w:cs="Times New Roman"/>
          <w:szCs w:val="24"/>
          <w:lang w:val="bg-BG"/>
        </w:rPr>
        <w:t>:</w:t>
      </w:r>
    </w:p>
    <w:p w14:paraId="62D5155C"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1. да води всички финансови операции, свързани с подпомаганите дейности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p>
    <w:p w14:paraId="23A16708"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 xml:space="preserve">2. да използва закупените/подобрените/реконструирани/изградени въз основа на одобрения проект активи по предназначение и изпълнява дейностите – обект на подпомагане по този договор, съгласно съответното им предназначение, посочено в бизнес плана към </w:t>
      </w:r>
      <w:r w:rsidRPr="004A0780">
        <w:rPr>
          <w:rFonts w:cs="Times New Roman"/>
          <w:szCs w:val="24"/>
          <w:shd w:val="clear" w:color="auto" w:fill="FEFEFE"/>
          <w:lang w:val="bg-BG"/>
        </w:rPr>
        <w:t>проектното предложение когато има такъв</w:t>
      </w:r>
      <w:r w:rsidRPr="004A0780">
        <w:rPr>
          <w:rFonts w:cs="Times New Roman"/>
          <w:szCs w:val="24"/>
          <w:lang w:val="bg-BG"/>
        </w:rPr>
        <w:t xml:space="preserve">, освен </w:t>
      </w:r>
      <w:r w:rsidRPr="004A0780">
        <w:rPr>
          <w:rFonts w:cs="Times New Roman"/>
          <w:szCs w:val="24"/>
          <w:shd w:val="clear" w:color="auto" w:fill="FEFEFE"/>
          <w:lang w:val="bg-BG"/>
        </w:rPr>
        <w:t>при подмяната на оборудване с изтекъл амортизационен срок.</w:t>
      </w:r>
      <w:r w:rsidRPr="004A0780">
        <w:rPr>
          <w:rFonts w:cs="Times New Roman"/>
          <w:szCs w:val="24"/>
          <w:lang w:val="bg-BG"/>
        </w:rPr>
        <w:t xml:space="preserve"> В последния  случай подмяната е допустима за </w:t>
      </w:r>
      <w:proofErr w:type="spellStart"/>
      <w:r w:rsidRPr="004A0780">
        <w:rPr>
          <w:rFonts w:cs="Times New Roman"/>
          <w:szCs w:val="24"/>
          <w:lang w:val="bg-BG"/>
        </w:rPr>
        <w:t>новопроизведено</w:t>
      </w:r>
      <w:proofErr w:type="spellEnd"/>
      <w:r w:rsidRPr="004A0780">
        <w:rPr>
          <w:rFonts w:cs="Times New Roman"/>
          <w:szCs w:val="24"/>
          <w:lang w:val="bg-BG"/>
        </w:rPr>
        <w:t xml:space="preserve"> оборудване със сходни характеристики и може да се извърши след изричното одобрение от </w:t>
      </w:r>
      <w:r w:rsidRPr="004A0780">
        <w:rPr>
          <w:rFonts w:cs="Times New Roman"/>
          <w:b/>
          <w:szCs w:val="24"/>
          <w:lang w:val="bg-BG"/>
        </w:rPr>
        <w:t>ФОНДА</w:t>
      </w:r>
      <w:r w:rsidRPr="004A0780">
        <w:rPr>
          <w:rFonts w:cs="Times New Roman"/>
          <w:szCs w:val="24"/>
          <w:lang w:val="bg-BG"/>
        </w:rPr>
        <w:t>;</w:t>
      </w:r>
    </w:p>
    <w:p w14:paraId="01FA5402"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 xml:space="preserve">3. под каквато и да е форма да не преотстъпва ползването и да не извършва разпоредителни сделки с </w:t>
      </w:r>
      <w:proofErr w:type="spellStart"/>
      <w:r w:rsidRPr="004A0780">
        <w:rPr>
          <w:rFonts w:cs="Times New Roman"/>
          <w:szCs w:val="24"/>
          <w:lang w:val="bg-BG"/>
        </w:rPr>
        <w:t>отчуждителен</w:t>
      </w:r>
      <w:proofErr w:type="spellEnd"/>
      <w:r w:rsidRPr="004A0780">
        <w:rPr>
          <w:rFonts w:cs="Times New Roman"/>
          <w:szCs w:val="24"/>
          <w:lang w:val="bg-BG"/>
        </w:rPr>
        <w:t xml:space="preserve"> ефект по отношение на </w:t>
      </w:r>
      <w:r w:rsidRPr="004A0780">
        <w:rPr>
          <w:rFonts w:cs="Times New Roman"/>
          <w:b/>
          <w:szCs w:val="24"/>
          <w:lang w:val="bg-BG"/>
        </w:rPr>
        <w:t xml:space="preserve"> </w:t>
      </w:r>
      <w:r w:rsidRPr="004A0780">
        <w:rPr>
          <w:rFonts w:cs="Times New Roman"/>
          <w:szCs w:val="24"/>
          <w:shd w:val="clear" w:color="auto" w:fill="FEFEFE"/>
          <w:lang w:val="bg-BG"/>
        </w:rPr>
        <w:t>активи - предмет на подпомагане по този договор</w:t>
      </w:r>
      <w:r w:rsidRPr="004A0780">
        <w:rPr>
          <w:rFonts w:cs="Times New Roman"/>
          <w:szCs w:val="24"/>
          <w:lang w:val="bg-BG"/>
        </w:rPr>
        <w:t xml:space="preserve">, както и да не допуска принудително изпълнение върху такива активи, освен в случаите </w:t>
      </w:r>
      <w:r w:rsidRPr="004A0780">
        <w:rPr>
          <w:rFonts w:cs="Times New Roman"/>
          <w:szCs w:val="24"/>
          <w:shd w:val="clear" w:color="auto" w:fill="FEFEFE"/>
          <w:lang w:val="bg-BG"/>
        </w:rPr>
        <w:t>при подмяната на оборудване с изтекъл амортизационен срок</w:t>
      </w:r>
      <w:r w:rsidRPr="004A0780">
        <w:rPr>
          <w:rFonts w:cs="Times New Roman"/>
          <w:szCs w:val="24"/>
          <w:lang w:val="bg-BG"/>
        </w:rPr>
        <w:t xml:space="preserve">. В последния  случай подмяната е допустима за </w:t>
      </w:r>
      <w:proofErr w:type="spellStart"/>
      <w:r w:rsidRPr="004A0780">
        <w:rPr>
          <w:rFonts w:cs="Times New Roman"/>
          <w:szCs w:val="24"/>
          <w:lang w:val="bg-BG"/>
        </w:rPr>
        <w:t>новопроизведено</w:t>
      </w:r>
      <w:proofErr w:type="spellEnd"/>
      <w:r w:rsidRPr="004A0780">
        <w:rPr>
          <w:rFonts w:cs="Times New Roman"/>
          <w:szCs w:val="24"/>
          <w:lang w:val="bg-BG"/>
        </w:rPr>
        <w:t xml:space="preserve"> оборудване със сходни характеристики и може да се извърши след изрично одобрение от </w:t>
      </w:r>
      <w:r w:rsidRPr="004A0780">
        <w:rPr>
          <w:rFonts w:cs="Times New Roman"/>
          <w:b/>
          <w:szCs w:val="24"/>
          <w:lang w:val="bg-BG"/>
        </w:rPr>
        <w:t>ФОНДА</w:t>
      </w:r>
      <w:r w:rsidRPr="004A0780">
        <w:rPr>
          <w:rFonts w:cs="Times New Roman"/>
          <w:szCs w:val="24"/>
          <w:lang w:val="bg-BG"/>
        </w:rPr>
        <w:t>;</w:t>
      </w:r>
    </w:p>
    <w:p w14:paraId="7B7589B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4. да не преустановява подпомогнатата дейност;</w:t>
      </w:r>
    </w:p>
    <w:p w14:paraId="673246F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5. да</w:t>
      </w:r>
      <w:r w:rsidRPr="004A0780">
        <w:rPr>
          <w:rFonts w:cs="Times New Roman"/>
          <w:sz w:val="24"/>
          <w:szCs w:val="24"/>
          <w:lang w:val="bg-BG"/>
        </w:rPr>
        <w:t xml:space="preserve"> </w:t>
      </w:r>
      <w:r w:rsidRPr="004A0780">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0EDA70B1"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6. Изискването да не се извършва промяна на местоположението на подпомогнатата дейност не се прилага, когато промяната на местонахождението на придобита техника и оборудване е в резултат на промяна на адреса на офиса на бенефициента, но остава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14:paraId="6D21F7C9"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lastRenderedPageBreak/>
        <w:t xml:space="preserve"> (3)</w:t>
      </w:r>
      <w:r w:rsidRPr="004A0780">
        <w:rPr>
          <w:rFonts w:cs="Times New Roman"/>
          <w:sz w:val="24"/>
          <w:szCs w:val="24"/>
          <w:shd w:val="clear" w:color="auto" w:fill="FEFEFE"/>
          <w:lang w:val="bg-BG"/>
        </w:rPr>
        <w:t xml:space="preserve"> Бенефициентът се задължава по време на изпълнението на проекта да постави на видно място:</w:t>
      </w:r>
    </w:p>
    <w:p w14:paraId="4B2BD0C8"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6AF55EBF"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6240BA4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3. временен билборд с размери не по-малко от 3 м височина и 4 м широчина за проекти, включващи строителство с размер на публичната помощ над 500 000 евро.</w:t>
      </w:r>
    </w:p>
    <w:p w14:paraId="6836F70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(4)</w:t>
      </w:r>
      <w:r w:rsidRPr="004A0780">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1FB0B5F2" w14:textId="65076AF6"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(5)</w:t>
      </w:r>
      <w:r w:rsidRPr="004A0780">
        <w:rPr>
          <w:rFonts w:cs="Times New Roman"/>
          <w:sz w:val="24"/>
          <w:szCs w:val="24"/>
          <w:shd w:val="clear" w:color="auto" w:fill="FEFEFE"/>
          <w:lang w:val="bg-BG"/>
        </w:rPr>
        <w:t xml:space="preserve"> Бенефициентът се задължава в срока по чл. 6, ал. </w:t>
      </w:r>
      <w:r w:rsidR="00773328">
        <w:rPr>
          <w:rFonts w:cs="Times New Roman"/>
          <w:sz w:val="24"/>
          <w:szCs w:val="24"/>
          <w:shd w:val="clear" w:color="auto" w:fill="FEFEFE"/>
          <w:lang w:val="bg-BG"/>
        </w:rPr>
        <w:t>6</w:t>
      </w:r>
      <w:r w:rsidR="00773328" w:rsidRPr="004A0780">
        <w:rPr>
          <w:rFonts w:cs="Times New Roman"/>
          <w:sz w:val="24"/>
          <w:szCs w:val="24"/>
          <w:shd w:val="clear" w:color="auto" w:fill="FEFEFE"/>
          <w:lang w:val="bg-BG"/>
        </w:rPr>
        <w:t xml:space="preserve">  </w:t>
      </w:r>
      <w:r w:rsidRPr="004A0780">
        <w:rPr>
          <w:rFonts w:cs="Times New Roman"/>
          <w:sz w:val="24"/>
          <w:szCs w:val="24"/>
          <w:shd w:val="clear" w:color="auto" w:fill="FEFEFE"/>
          <w:lang w:val="bg-BG"/>
        </w:rPr>
        <w:t>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14:paraId="5940C0E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(6)</w:t>
      </w:r>
      <w:r w:rsidRPr="004A0780">
        <w:rPr>
          <w:rFonts w:cs="Times New Roman"/>
          <w:sz w:val="24"/>
          <w:szCs w:val="24"/>
          <w:shd w:val="clear" w:color="auto" w:fill="FEFEFE"/>
          <w:lang w:val="bg-BG"/>
        </w:rPr>
        <w:t xml:space="preserve"> Електронната страница, плакатът, табелата или билбордът по ал. 3, т. 1, 2 и 3 трябва да отговарят на изискванията на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14:paraId="24365742" w14:textId="77777777" w:rsidR="000A2D4E" w:rsidRPr="004A0780" w:rsidRDefault="000A2D4E" w:rsidP="000A2D4E">
      <w:pPr>
        <w:ind w:firstLine="708"/>
        <w:jc w:val="both"/>
        <w:rPr>
          <w:rFonts w:cs="Times New Roman"/>
          <w:sz w:val="24"/>
          <w:szCs w:val="24"/>
          <w:shd w:val="clear" w:color="auto" w:fill="FEFEFE"/>
        </w:rPr>
      </w:pPr>
      <w:r w:rsidRPr="004A0780">
        <w:rPr>
          <w:rFonts w:cs="Times New Roman"/>
          <w:b/>
          <w:sz w:val="24"/>
          <w:szCs w:val="24"/>
          <w:shd w:val="clear" w:color="auto" w:fill="FEFEFE"/>
          <w:lang w:val="bg-BG"/>
        </w:rPr>
        <w:t>(7)</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се задължава да съхранява документацията относно получената помощ </w:t>
      </w:r>
      <w:r w:rsidRPr="004A0780">
        <w:rPr>
          <w:rFonts w:cs="Times New Roman"/>
          <w:sz w:val="24"/>
          <w:szCs w:val="24"/>
          <w:shd w:val="clear" w:color="auto" w:fill="FEFEFE"/>
        </w:rPr>
        <w:t xml:space="preserve">de </w:t>
      </w:r>
      <w:proofErr w:type="spellStart"/>
      <w:r w:rsidRPr="004A0780">
        <w:rPr>
          <w:rFonts w:cs="Times New Roman"/>
          <w:sz w:val="24"/>
          <w:szCs w:val="24"/>
          <w:shd w:val="clear" w:color="auto" w:fill="FEFEFE"/>
        </w:rPr>
        <w:t>minimis</w:t>
      </w:r>
      <w:proofErr w:type="spellEnd"/>
      <w:r w:rsidRPr="004A0780">
        <w:rPr>
          <w:rFonts w:cs="Times New Roman"/>
          <w:sz w:val="24"/>
          <w:szCs w:val="24"/>
          <w:shd w:val="clear" w:color="auto" w:fill="FEFEFE"/>
        </w:rPr>
        <w:t xml:space="preserve"> </w:t>
      </w:r>
      <w:r w:rsidRPr="004A0780">
        <w:rPr>
          <w:rFonts w:cs="Times New Roman"/>
          <w:sz w:val="24"/>
          <w:szCs w:val="24"/>
          <w:shd w:val="clear" w:color="auto" w:fill="FEFEFE"/>
          <w:lang w:val="bg-BG"/>
        </w:rPr>
        <w:t>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МИГ или ДФЗ</w:t>
      </w:r>
      <w:r w:rsidR="00336902" w:rsidRPr="004A0780">
        <w:rPr>
          <w:rFonts w:cs="Times New Roman"/>
          <w:sz w:val="24"/>
          <w:szCs w:val="24"/>
          <w:shd w:val="clear" w:color="auto" w:fill="FEFEFE"/>
        </w:rPr>
        <w:t>.</w:t>
      </w:r>
    </w:p>
    <w:p w14:paraId="53BE4EED"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Чл. 16 (1)</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се задължава да спази приложимия съгласно ЗУСЕСИФ ред за възлагане на изпълнението на дейностите – предмет на подпомагане по този договор, както и правилата за възлагане, регламентирани в същия закон и свързаните с неговото прилагане  подзаконови нормативни актове. </w:t>
      </w:r>
    </w:p>
    <w:p w14:paraId="46E6ACAB" w14:textId="77777777" w:rsidR="000A2D4E" w:rsidRPr="004A0780" w:rsidRDefault="000A2D4E" w:rsidP="000A2D4E">
      <w:pPr>
        <w:pStyle w:val="a9"/>
        <w:tabs>
          <w:tab w:val="left" w:pos="426"/>
        </w:tabs>
        <w:rPr>
          <w:lang w:val="bg-BG"/>
        </w:rPr>
      </w:pPr>
      <w:r w:rsidRPr="004A0780">
        <w:rPr>
          <w:b/>
          <w:iCs/>
          <w:lang w:val="bg-BG"/>
        </w:rPr>
        <w:tab/>
        <w:t>(2)</w:t>
      </w:r>
      <w:r w:rsidRPr="004A0780">
        <w:rPr>
          <w:iCs/>
          <w:lang w:val="bg-BG"/>
        </w:rPr>
        <w:t xml:space="preserve"> </w:t>
      </w:r>
      <w:r w:rsidRPr="004A0780">
        <w:rPr>
          <w:rFonts w:cs="Times New Roman"/>
          <w:b/>
          <w:szCs w:val="24"/>
          <w:lang w:val="bg-BG"/>
        </w:rPr>
        <w:t>БЕНЕФИЦИЕНТЪТ</w:t>
      </w:r>
      <w:r w:rsidRPr="004A0780">
        <w:rPr>
          <w:iCs/>
          <w:szCs w:val="24"/>
          <w:lang w:val="bg-BG"/>
        </w:rPr>
        <w:t xml:space="preserve"> е длъжен при възлагане на дейностите по одобрения проект да спазва всички изисквания, регламентирани в у</w:t>
      </w:r>
      <w:proofErr w:type="spellStart"/>
      <w:r w:rsidRPr="004A0780">
        <w:rPr>
          <w:szCs w:val="24"/>
          <w:lang w:val="ru-RU"/>
        </w:rPr>
        <w:t>твърдена</w:t>
      </w:r>
      <w:proofErr w:type="spellEnd"/>
      <w:r w:rsidRPr="004A0780">
        <w:rPr>
          <w:szCs w:val="24"/>
          <w:lang w:val="ru-RU"/>
        </w:rPr>
        <w:t xml:space="preserve"> от </w:t>
      </w:r>
      <w:proofErr w:type="spellStart"/>
      <w:r w:rsidRPr="004A0780">
        <w:rPr>
          <w:szCs w:val="24"/>
          <w:lang w:val="ru-RU"/>
        </w:rPr>
        <w:t>изпълнителния</w:t>
      </w:r>
      <w:proofErr w:type="spellEnd"/>
      <w:r w:rsidRPr="004A0780">
        <w:rPr>
          <w:szCs w:val="24"/>
          <w:lang w:val="ru-RU"/>
        </w:rPr>
        <w:t xml:space="preserve"> директор на </w:t>
      </w:r>
      <w:r w:rsidRPr="004A0780">
        <w:rPr>
          <w:b/>
          <w:szCs w:val="24"/>
          <w:lang w:val="ru-RU"/>
        </w:rPr>
        <w:t>ФОНДА</w:t>
      </w:r>
      <w:r w:rsidRPr="004A0780">
        <w:rPr>
          <w:szCs w:val="24"/>
          <w:lang w:val="ru-RU"/>
        </w:rPr>
        <w:t xml:space="preserve"> процедура за </w:t>
      </w:r>
      <w:proofErr w:type="spellStart"/>
      <w:r w:rsidRPr="004A0780">
        <w:rPr>
          <w:szCs w:val="24"/>
          <w:lang w:val="ru-RU"/>
        </w:rPr>
        <w:t>контрол</w:t>
      </w:r>
      <w:proofErr w:type="spellEnd"/>
      <w:r w:rsidRPr="004A0780">
        <w:rPr>
          <w:szCs w:val="24"/>
          <w:lang w:val="ru-RU"/>
        </w:rPr>
        <w:t xml:space="preserve"> по ЗУСЕСИФ.</w:t>
      </w:r>
      <w:r w:rsidRPr="004A0780">
        <w:rPr>
          <w:szCs w:val="24"/>
          <w:lang w:val="bg-BG"/>
        </w:rPr>
        <w:t xml:space="preserve"> С подписването на този договор </w:t>
      </w:r>
      <w:r w:rsidRPr="004A0780">
        <w:rPr>
          <w:rFonts w:cs="Times New Roman"/>
          <w:b/>
          <w:szCs w:val="24"/>
          <w:lang w:val="bg-BG"/>
        </w:rPr>
        <w:t>БЕНЕФИЦИЕНТЪТ</w:t>
      </w:r>
      <w:r w:rsidRPr="004A0780">
        <w:rPr>
          <w:szCs w:val="24"/>
          <w:lang w:val="bg-BG"/>
        </w:rPr>
        <w:t xml:space="preserve"> декларира, че е запознат с </w:t>
      </w:r>
      <w:proofErr w:type="spellStart"/>
      <w:r w:rsidRPr="004A0780">
        <w:rPr>
          <w:szCs w:val="24"/>
          <w:lang w:val="ru-RU"/>
        </w:rPr>
        <w:t>процедурата</w:t>
      </w:r>
      <w:proofErr w:type="spellEnd"/>
      <w:r w:rsidRPr="004A0780">
        <w:rPr>
          <w:szCs w:val="24"/>
          <w:lang w:val="ru-RU"/>
        </w:rPr>
        <w:t xml:space="preserve">, </w:t>
      </w:r>
      <w:proofErr w:type="spellStart"/>
      <w:r w:rsidRPr="004A0780">
        <w:rPr>
          <w:szCs w:val="24"/>
          <w:lang w:val="ru-RU"/>
        </w:rPr>
        <w:t>публикувана</w:t>
      </w:r>
      <w:proofErr w:type="spellEnd"/>
      <w:r w:rsidRPr="004A0780">
        <w:rPr>
          <w:szCs w:val="24"/>
          <w:lang w:val="ru-RU"/>
        </w:rPr>
        <w:t xml:space="preserve"> на </w:t>
      </w:r>
      <w:proofErr w:type="spellStart"/>
      <w:r w:rsidRPr="004A0780">
        <w:rPr>
          <w:szCs w:val="24"/>
          <w:lang w:val="ru-RU"/>
        </w:rPr>
        <w:t>официалната</w:t>
      </w:r>
      <w:proofErr w:type="spellEnd"/>
      <w:r w:rsidRPr="004A0780">
        <w:rPr>
          <w:szCs w:val="24"/>
          <w:lang w:val="ru-RU"/>
        </w:rPr>
        <w:t xml:space="preserve"> </w:t>
      </w:r>
      <w:r w:rsidRPr="004A0780">
        <w:rPr>
          <w:szCs w:val="24"/>
          <w:lang w:val="bg-BG"/>
        </w:rPr>
        <w:t>интернет</w:t>
      </w:r>
      <w:r w:rsidRPr="004A0780">
        <w:rPr>
          <w:szCs w:val="24"/>
          <w:lang w:val="ru-RU"/>
        </w:rPr>
        <w:t xml:space="preserve"> страница на </w:t>
      </w:r>
      <w:r w:rsidRPr="004A0780">
        <w:rPr>
          <w:b/>
          <w:szCs w:val="24"/>
          <w:lang w:val="ru-RU"/>
        </w:rPr>
        <w:t>ФОНДА</w:t>
      </w:r>
      <w:r w:rsidRPr="004A0780">
        <w:rPr>
          <w:szCs w:val="24"/>
          <w:lang w:val="ru-RU"/>
        </w:rPr>
        <w:t xml:space="preserve"> </w:t>
      </w:r>
      <w:r w:rsidRPr="004A0780">
        <w:rPr>
          <w:szCs w:val="24"/>
          <w:lang w:val="bg-BG"/>
        </w:rPr>
        <w:t>(</w:t>
      </w:r>
      <w:hyperlink r:id="rId14" w:history="1">
        <w:r w:rsidRPr="004A0780">
          <w:rPr>
            <w:rStyle w:val="a5"/>
            <w:szCs w:val="24"/>
          </w:rPr>
          <w:t>http</w:t>
        </w:r>
        <w:r w:rsidRPr="004A0780">
          <w:rPr>
            <w:rStyle w:val="a5"/>
            <w:szCs w:val="24"/>
            <w:lang w:val="bg-BG"/>
          </w:rPr>
          <w:t>://</w:t>
        </w:r>
        <w:r w:rsidRPr="004A0780">
          <w:rPr>
            <w:rStyle w:val="a5"/>
            <w:szCs w:val="24"/>
          </w:rPr>
          <w:t>www</w:t>
        </w:r>
        <w:r w:rsidRPr="004A0780">
          <w:rPr>
            <w:rStyle w:val="a5"/>
            <w:szCs w:val="24"/>
            <w:lang w:val="bg-BG"/>
          </w:rPr>
          <w:t>.</w:t>
        </w:r>
        <w:proofErr w:type="spellStart"/>
        <w:r w:rsidRPr="004A0780">
          <w:rPr>
            <w:rStyle w:val="a5"/>
            <w:szCs w:val="24"/>
          </w:rPr>
          <w:t>dfz</w:t>
        </w:r>
        <w:proofErr w:type="spellEnd"/>
        <w:r w:rsidRPr="004A0780">
          <w:rPr>
            <w:rStyle w:val="a5"/>
            <w:szCs w:val="24"/>
            <w:lang w:val="bg-BG"/>
          </w:rPr>
          <w:t>.</w:t>
        </w:r>
        <w:proofErr w:type="spellStart"/>
        <w:r w:rsidRPr="004A0780">
          <w:rPr>
            <w:rStyle w:val="a5"/>
            <w:szCs w:val="24"/>
          </w:rPr>
          <w:t>bg</w:t>
        </w:r>
        <w:proofErr w:type="spellEnd"/>
      </w:hyperlink>
      <w:r w:rsidRPr="004A0780">
        <w:rPr>
          <w:szCs w:val="24"/>
          <w:lang w:val="bg-BG"/>
        </w:rPr>
        <w:t xml:space="preserve">), включително промените, станали </w:t>
      </w:r>
      <w:r w:rsidRPr="004A0780">
        <w:rPr>
          <w:lang w:val="bg-BG"/>
        </w:rPr>
        <w:t xml:space="preserve">задължителни за </w:t>
      </w:r>
      <w:r w:rsidRPr="004A0780">
        <w:rPr>
          <w:rFonts w:cs="Times New Roman"/>
          <w:b/>
          <w:lang w:val="ru-RU"/>
        </w:rPr>
        <w:t>БЕНЕФИЦИЕНТА</w:t>
      </w:r>
      <w:r w:rsidRPr="004A0780">
        <w:rPr>
          <w:b/>
          <w:lang w:val="bg-BG"/>
        </w:rPr>
        <w:t xml:space="preserve"> </w:t>
      </w:r>
      <w:r w:rsidRPr="004A0780">
        <w:rPr>
          <w:lang w:val="bg-BG"/>
        </w:rPr>
        <w:t xml:space="preserve">от датата, на която са публикувани на интернет страницата на </w:t>
      </w:r>
      <w:r w:rsidRPr="004A0780">
        <w:rPr>
          <w:b/>
          <w:lang w:val="bg-BG"/>
        </w:rPr>
        <w:t>ФОНДА</w:t>
      </w:r>
      <w:r w:rsidRPr="004A0780">
        <w:rPr>
          <w:lang w:val="bg-BG"/>
        </w:rPr>
        <w:t>.</w:t>
      </w:r>
    </w:p>
    <w:p w14:paraId="1A7AFC68" w14:textId="77777777" w:rsidR="000A2D4E" w:rsidRPr="004A0780" w:rsidRDefault="000A2D4E" w:rsidP="000A2D4E">
      <w:pPr>
        <w:autoSpaceDE w:val="0"/>
        <w:autoSpaceDN w:val="0"/>
        <w:adjustRightInd w:val="0"/>
        <w:ind w:firstLine="709"/>
        <w:jc w:val="both"/>
        <w:rPr>
          <w:sz w:val="24"/>
          <w:szCs w:val="24"/>
          <w:lang w:val="ru-RU"/>
        </w:rPr>
      </w:pPr>
      <w:r w:rsidRPr="004A0780">
        <w:rPr>
          <w:b/>
          <w:sz w:val="24"/>
          <w:szCs w:val="24"/>
          <w:lang w:val="bg-BG"/>
        </w:rPr>
        <w:t>(3)</w:t>
      </w:r>
      <w:r w:rsidRPr="004A0780">
        <w:rPr>
          <w:sz w:val="24"/>
          <w:szCs w:val="24"/>
          <w:lang w:val="bg-BG"/>
        </w:rPr>
        <w:t xml:space="preserve"> В</w:t>
      </w:r>
      <w:r w:rsidRPr="004A0780">
        <w:rPr>
          <w:sz w:val="24"/>
          <w:szCs w:val="24"/>
          <w:lang w:val="ru-RU"/>
        </w:rPr>
        <w:t xml:space="preserve"> срока, </w:t>
      </w:r>
      <w:proofErr w:type="spellStart"/>
      <w:r w:rsidRPr="004A0780">
        <w:rPr>
          <w:sz w:val="24"/>
          <w:szCs w:val="24"/>
          <w:lang w:val="ru-RU"/>
        </w:rPr>
        <w:t>посочен</w:t>
      </w:r>
      <w:proofErr w:type="spellEnd"/>
      <w:r w:rsidRPr="004A0780">
        <w:rPr>
          <w:sz w:val="24"/>
          <w:szCs w:val="24"/>
          <w:lang w:val="ru-RU"/>
        </w:rPr>
        <w:t xml:space="preserve"> в </w:t>
      </w:r>
      <w:proofErr w:type="spellStart"/>
      <w:r w:rsidRPr="004A0780">
        <w:rPr>
          <w:sz w:val="24"/>
          <w:szCs w:val="24"/>
          <w:lang w:val="ru-RU"/>
        </w:rPr>
        <w:t>утвърдената</w:t>
      </w:r>
      <w:proofErr w:type="spellEnd"/>
      <w:r w:rsidRPr="004A0780">
        <w:rPr>
          <w:sz w:val="24"/>
          <w:szCs w:val="24"/>
          <w:lang w:val="ru-RU"/>
        </w:rPr>
        <w:t xml:space="preserve"> от </w:t>
      </w:r>
      <w:proofErr w:type="spellStart"/>
      <w:r w:rsidRPr="004A0780">
        <w:rPr>
          <w:sz w:val="24"/>
          <w:szCs w:val="24"/>
          <w:lang w:val="ru-RU"/>
        </w:rPr>
        <w:t>изпълнителния</w:t>
      </w:r>
      <w:proofErr w:type="spellEnd"/>
      <w:r w:rsidRPr="004A0780">
        <w:rPr>
          <w:sz w:val="24"/>
          <w:szCs w:val="24"/>
          <w:lang w:val="ru-RU"/>
        </w:rPr>
        <w:t xml:space="preserve"> директор на </w:t>
      </w:r>
      <w:r w:rsidRPr="004A0780">
        <w:rPr>
          <w:b/>
          <w:sz w:val="24"/>
          <w:szCs w:val="24"/>
          <w:lang w:val="ru-RU"/>
        </w:rPr>
        <w:t>ФОНДА</w:t>
      </w:r>
      <w:r w:rsidRPr="004A0780">
        <w:rPr>
          <w:sz w:val="24"/>
          <w:szCs w:val="24"/>
          <w:lang w:val="ru-RU"/>
        </w:rPr>
        <w:t xml:space="preserve"> процедура за </w:t>
      </w:r>
      <w:proofErr w:type="spellStart"/>
      <w:r w:rsidRPr="004A0780">
        <w:rPr>
          <w:sz w:val="24"/>
          <w:szCs w:val="24"/>
          <w:lang w:val="ru-RU"/>
        </w:rPr>
        <w:t>контрол</w:t>
      </w:r>
      <w:proofErr w:type="spellEnd"/>
      <w:r w:rsidRPr="004A0780">
        <w:rPr>
          <w:sz w:val="24"/>
          <w:szCs w:val="24"/>
          <w:lang w:val="ru-RU"/>
        </w:rPr>
        <w:t xml:space="preserve"> по ЗУСЕСИФ, </w:t>
      </w:r>
      <w:r w:rsidRPr="004A0780">
        <w:rPr>
          <w:rFonts w:cs="Times New Roman"/>
          <w:b/>
          <w:sz w:val="24"/>
          <w:szCs w:val="24"/>
          <w:lang w:val="bg-BG"/>
        </w:rPr>
        <w:t>БЕНЕФИЦИЕНТЪТ</w:t>
      </w:r>
      <w:r w:rsidRPr="004A0780">
        <w:rPr>
          <w:sz w:val="24"/>
          <w:szCs w:val="24"/>
          <w:lang w:val="bg-BG"/>
        </w:rPr>
        <w:t xml:space="preserve"> е длъжен да </w:t>
      </w:r>
      <w:r w:rsidRPr="004A0780">
        <w:rPr>
          <w:sz w:val="24"/>
          <w:szCs w:val="24"/>
          <w:lang w:val="ru-RU"/>
        </w:rPr>
        <w:t>представ</w:t>
      </w:r>
      <w:r w:rsidRPr="004A0780">
        <w:rPr>
          <w:sz w:val="24"/>
          <w:szCs w:val="24"/>
          <w:lang w:val="bg-BG"/>
        </w:rPr>
        <w:t xml:space="preserve">и на </w:t>
      </w:r>
      <w:r w:rsidRPr="004A0780">
        <w:rPr>
          <w:b/>
          <w:sz w:val="24"/>
          <w:szCs w:val="24"/>
          <w:lang w:val="bg-BG"/>
        </w:rPr>
        <w:t>ФОНДА</w:t>
      </w:r>
      <w:r w:rsidRPr="004A0780">
        <w:rPr>
          <w:sz w:val="24"/>
          <w:szCs w:val="24"/>
          <w:lang w:val="bg-BG"/>
        </w:rPr>
        <w:t xml:space="preserve"> всички документи, посочени там, като се задължава да спазва всички изисквания при изготвяне на документацията за избор на изпълнител с публична покана за дейностите от одобрения проект. С подписването на този договор </w:t>
      </w:r>
      <w:r w:rsidRPr="004A0780">
        <w:rPr>
          <w:rFonts w:cs="Times New Roman"/>
          <w:b/>
          <w:sz w:val="24"/>
          <w:szCs w:val="24"/>
          <w:lang w:val="bg-BG"/>
        </w:rPr>
        <w:t>БЕНЕФИЦИЕНТЪТ</w:t>
      </w:r>
      <w:r w:rsidRPr="004A0780">
        <w:rPr>
          <w:sz w:val="24"/>
          <w:szCs w:val="24"/>
          <w:lang w:val="bg-BG"/>
        </w:rPr>
        <w:t xml:space="preserve"> декларира, че е запознат с тази процедура.</w:t>
      </w:r>
    </w:p>
    <w:p w14:paraId="7B31E4EA" w14:textId="77777777" w:rsidR="000A2D4E" w:rsidRPr="004A0780" w:rsidRDefault="000A2D4E" w:rsidP="000A2D4E">
      <w:pPr>
        <w:pStyle w:val="a9"/>
        <w:tabs>
          <w:tab w:val="left" w:pos="426"/>
        </w:tabs>
        <w:ind w:right="-149" w:firstLine="709"/>
        <w:rPr>
          <w:bCs/>
          <w:iCs/>
          <w:szCs w:val="24"/>
          <w:lang w:val="bg-BG"/>
        </w:rPr>
      </w:pPr>
      <w:r w:rsidRPr="004A0780">
        <w:rPr>
          <w:b/>
          <w:bCs/>
          <w:iCs/>
          <w:szCs w:val="24"/>
          <w:lang w:val="bg-BG"/>
        </w:rPr>
        <w:t>(4)</w:t>
      </w:r>
      <w:r w:rsidRPr="004A0780">
        <w:rPr>
          <w:bCs/>
          <w:iCs/>
          <w:szCs w:val="24"/>
          <w:lang w:val="bg-BG"/>
        </w:rPr>
        <w:t xml:space="preserve"> При възлагане с публична покана по реда на ЗУСЕСИФ, </w:t>
      </w:r>
      <w:r w:rsidRPr="004A0780">
        <w:rPr>
          <w:rFonts w:cs="Times New Roman"/>
          <w:b/>
          <w:lang w:val="ru-RU"/>
        </w:rPr>
        <w:t>БЕНЕФИЦИЕНТЪТ</w:t>
      </w:r>
      <w:r w:rsidRPr="004A0780">
        <w:rPr>
          <w:bCs/>
          <w:iCs/>
          <w:szCs w:val="24"/>
          <w:lang w:val="bg-BG"/>
        </w:rPr>
        <w:t xml:space="preserve"> се задължава да използва и да не се отклонява от </w:t>
      </w:r>
      <w:r w:rsidRPr="004A0780">
        <w:rPr>
          <w:szCs w:val="24"/>
          <w:lang w:val="bg-BG"/>
        </w:rPr>
        <w:t>к</w:t>
      </w:r>
      <w:r w:rsidRPr="004A0780">
        <w:rPr>
          <w:iCs/>
          <w:szCs w:val="24"/>
          <w:lang w:val="bg-BG"/>
        </w:rPr>
        <w:t>оличествените сметки и технически спецификации, представляващи Приложения № 5 и № 7 към този договор.</w:t>
      </w:r>
    </w:p>
    <w:p w14:paraId="4427DB9F" w14:textId="77777777" w:rsidR="000A2D4E" w:rsidRPr="004A0780" w:rsidRDefault="000A2D4E" w:rsidP="000A2D4E">
      <w:pPr>
        <w:ind w:firstLine="720"/>
        <w:jc w:val="both"/>
        <w:rPr>
          <w:sz w:val="24"/>
          <w:szCs w:val="24"/>
          <w:lang w:val="ru-RU"/>
        </w:rPr>
      </w:pPr>
      <w:r w:rsidRPr="004A0780">
        <w:rPr>
          <w:b/>
          <w:sz w:val="24"/>
          <w:szCs w:val="24"/>
          <w:lang w:val="ru-RU"/>
        </w:rPr>
        <w:t>(5)</w:t>
      </w:r>
      <w:r w:rsidRPr="004A0780">
        <w:rPr>
          <w:sz w:val="24"/>
          <w:szCs w:val="24"/>
          <w:lang w:val="ru-RU"/>
        </w:rPr>
        <w:t xml:space="preserve"> В 10-дневен срок, считано от </w:t>
      </w:r>
      <w:proofErr w:type="spellStart"/>
      <w:r w:rsidRPr="004A0780">
        <w:rPr>
          <w:sz w:val="24"/>
          <w:szCs w:val="24"/>
          <w:lang w:val="ru-RU"/>
        </w:rPr>
        <w:t>датата</w:t>
      </w:r>
      <w:proofErr w:type="spellEnd"/>
      <w:r w:rsidRPr="004A0780">
        <w:rPr>
          <w:sz w:val="24"/>
          <w:szCs w:val="24"/>
          <w:lang w:val="ru-RU"/>
        </w:rPr>
        <w:t xml:space="preserve"> на </w:t>
      </w:r>
      <w:proofErr w:type="spellStart"/>
      <w:r w:rsidRPr="004A0780">
        <w:rPr>
          <w:sz w:val="24"/>
          <w:szCs w:val="24"/>
          <w:lang w:val="ru-RU"/>
        </w:rPr>
        <w:t>сключване</w:t>
      </w:r>
      <w:proofErr w:type="spellEnd"/>
      <w:r w:rsidRPr="004A0780">
        <w:rPr>
          <w:sz w:val="24"/>
          <w:szCs w:val="24"/>
          <w:lang w:val="ru-RU"/>
        </w:rPr>
        <w:t xml:space="preserve"> на договор за </w:t>
      </w:r>
      <w:proofErr w:type="spellStart"/>
      <w:r w:rsidRPr="004A0780">
        <w:rPr>
          <w:sz w:val="24"/>
          <w:szCs w:val="24"/>
          <w:lang w:val="ru-RU"/>
        </w:rPr>
        <w:t>изпълнение</w:t>
      </w:r>
      <w:proofErr w:type="spellEnd"/>
      <w:r w:rsidRPr="004A0780">
        <w:rPr>
          <w:sz w:val="24"/>
          <w:szCs w:val="24"/>
          <w:lang w:val="ru-RU"/>
        </w:rPr>
        <w:t xml:space="preserve"> на </w:t>
      </w:r>
      <w:proofErr w:type="spellStart"/>
      <w:r w:rsidRPr="004A0780">
        <w:rPr>
          <w:sz w:val="24"/>
          <w:szCs w:val="24"/>
          <w:lang w:val="ru-RU"/>
        </w:rPr>
        <w:t>дейност</w:t>
      </w:r>
      <w:proofErr w:type="spellEnd"/>
      <w:r w:rsidRPr="004A0780">
        <w:rPr>
          <w:sz w:val="24"/>
          <w:szCs w:val="24"/>
          <w:lang w:val="ru-RU"/>
        </w:rPr>
        <w:t>/</w:t>
      </w:r>
      <w:proofErr w:type="spellStart"/>
      <w:r w:rsidRPr="004A0780">
        <w:rPr>
          <w:sz w:val="24"/>
          <w:szCs w:val="24"/>
          <w:lang w:val="ru-RU"/>
        </w:rPr>
        <w:t>ите</w:t>
      </w:r>
      <w:proofErr w:type="spellEnd"/>
      <w:r w:rsidRPr="004A0780">
        <w:rPr>
          <w:sz w:val="24"/>
          <w:szCs w:val="24"/>
          <w:lang w:val="ru-RU"/>
        </w:rPr>
        <w:t xml:space="preserve"> по одобрения проект, </w:t>
      </w:r>
      <w:r w:rsidRPr="004A0780">
        <w:rPr>
          <w:rFonts w:cs="Times New Roman"/>
          <w:b/>
          <w:sz w:val="24"/>
          <w:szCs w:val="24"/>
          <w:lang w:val="bg-BG"/>
        </w:rPr>
        <w:t>БЕНЕФИЦИЕНТЪТ</w:t>
      </w:r>
      <w:r w:rsidRPr="004A0780">
        <w:rPr>
          <w:sz w:val="24"/>
          <w:szCs w:val="24"/>
          <w:lang w:val="ru-RU"/>
        </w:rPr>
        <w:t xml:space="preserve"> е </w:t>
      </w:r>
      <w:proofErr w:type="spellStart"/>
      <w:r w:rsidRPr="004A0780">
        <w:rPr>
          <w:sz w:val="24"/>
          <w:szCs w:val="24"/>
          <w:lang w:val="ru-RU"/>
        </w:rPr>
        <w:t>длъжен</w:t>
      </w:r>
      <w:proofErr w:type="spellEnd"/>
      <w:r w:rsidRPr="004A0780">
        <w:rPr>
          <w:sz w:val="24"/>
          <w:szCs w:val="24"/>
          <w:lang w:val="ru-RU"/>
        </w:rPr>
        <w:t xml:space="preserve"> да </w:t>
      </w:r>
      <w:proofErr w:type="spellStart"/>
      <w:r w:rsidRPr="004A0780">
        <w:rPr>
          <w:sz w:val="24"/>
          <w:szCs w:val="24"/>
          <w:lang w:val="ru-RU"/>
        </w:rPr>
        <w:t>информира</w:t>
      </w:r>
      <w:proofErr w:type="spellEnd"/>
      <w:r w:rsidRPr="004A0780">
        <w:rPr>
          <w:sz w:val="24"/>
          <w:szCs w:val="24"/>
          <w:lang w:val="ru-RU"/>
        </w:rPr>
        <w:t xml:space="preserve"> </w:t>
      </w:r>
      <w:r w:rsidRPr="004A0780">
        <w:rPr>
          <w:b/>
          <w:sz w:val="24"/>
          <w:szCs w:val="24"/>
          <w:lang w:val="ru-RU"/>
        </w:rPr>
        <w:t xml:space="preserve">ФОНДА </w:t>
      </w:r>
      <w:proofErr w:type="gramStart"/>
      <w:r w:rsidRPr="004A0780">
        <w:rPr>
          <w:sz w:val="24"/>
          <w:szCs w:val="24"/>
          <w:lang w:val="ru-RU"/>
        </w:rPr>
        <w:t>за</w:t>
      </w:r>
      <w:proofErr w:type="gramEnd"/>
      <w:r w:rsidRPr="004A0780">
        <w:rPr>
          <w:sz w:val="24"/>
          <w:szCs w:val="24"/>
          <w:lang w:val="ru-RU"/>
        </w:rPr>
        <w:t xml:space="preserve"> </w:t>
      </w:r>
      <w:proofErr w:type="spellStart"/>
      <w:r w:rsidRPr="004A0780">
        <w:rPr>
          <w:sz w:val="24"/>
          <w:szCs w:val="24"/>
          <w:lang w:val="ru-RU"/>
        </w:rPr>
        <w:t>приключването</w:t>
      </w:r>
      <w:proofErr w:type="spellEnd"/>
      <w:r w:rsidRPr="004A0780">
        <w:rPr>
          <w:sz w:val="24"/>
          <w:szCs w:val="24"/>
          <w:lang w:val="ru-RU"/>
        </w:rPr>
        <w:t xml:space="preserve"> на </w:t>
      </w:r>
      <w:proofErr w:type="spellStart"/>
      <w:r w:rsidRPr="004A0780">
        <w:rPr>
          <w:sz w:val="24"/>
          <w:szCs w:val="24"/>
          <w:lang w:val="ru-RU"/>
        </w:rPr>
        <w:t>проведената</w:t>
      </w:r>
      <w:proofErr w:type="spellEnd"/>
      <w:r w:rsidRPr="004A0780">
        <w:rPr>
          <w:sz w:val="24"/>
          <w:szCs w:val="24"/>
          <w:lang w:val="ru-RU"/>
        </w:rPr>
        <w:t xml:space="preserve"> процедура за </w:t>
      </w:r>
      <w:proofErr w:type="spellStart"/>
      <w:r w:rsidRPr="004A0780">
        <w:rPr>
          <w:sz w:val="24"/>
          <w:szCs w:val="24"/>
          <w:lang w:val="ru-RU"/>
        </w:rPr>
        <w:t>избор</w:t>
      </w:r>
      <w:proofErr w:type="spellEnd"/>
      <w:r w:rsidRPr="004A0780">
        <w:rPr>
          <w:sz w:val="24"/>
          <w:szCs w:val="24"/>
          <w:lang w:val="ru-RU"/>
        </w:rPr>
        <w:t>.</w:t>
      </w:r>
      <w:r w:rsidRPr="004A0780">
        <w:rPr>
          <w:b/>
          <w:sz w:val="24"/>
          <w:szCs w:val="24"/>
          <w:lang w:val="ru-RU"/>
        </w:rPr>
        <w:t xml:space="preserve"> </w:t>
      </w:r>
      <w:r w:rsidRPr="004A0780">
        <w:rPr>
          <w:sz w:val="24"/>
          <w:szCs w:val="24"/>
          <w:lang w:val="ru-RU"/>
        </w:rPr>
        <w:t xml:space="preserve"> </w:t>
      </w:r>
    </w:p>
    <w:p w14:paraId="48212AEB" w14:textId="77777777" w:rsidR="000A2D4E" w:rsidRPr="004A0780" w:rsidRDefault="000A2D4E" w:rsidP="000A2D4E">
      <w:pPr>
        <w:pStyle w:val="a9"/>
        <w:tabs>
          <w:tab w:val="center" w:pos="0"/>
        </w:tabs>
        <w:rPr>
          <w:rFonts w:cs="Times New Roman"/>
          <w:b/>
          <w:szCs w:val="24"/>
          <w:lang w:val="bg-BG"/>
        </w:rPr>
      </w:pPr>
      <w:r w:rsidRPr="004A0780">
        <w:rPr>
          <w:rFonts w:cs="Times New Roman"/>
          <w:b/>
          <w:szCs w:val="24"/>
          <w:lang w:val="bg-BG"/>
        </w:rPr>
        <w:tab/>
      </w:r>
      <w:r w:rsidRPr="004A0780">
        <w:rPr>
          <w:rFonts w:cs="Times New Roman"/>
          <w:szCs w:val="24"/>
          <w:lang w:val="bg-BG"/>
        </w:rPr>
        <w:t xml:space="preserve"> </w:t>
      </w:r>
    </w:p>
    <w:p w14:paraId="3B785023" w14:textId="77777777" w:rsidR="000A2D4E" w:rsidRPr="004A0780" w:rsidRDefault="000A2D4E" w:rsidP="000A2D4E">
      <w:pPr>
        <w:pStyle w:val="a9"/>
        <w:tabs>
          <w:tab w:val="center" w:pos="0"/>
        </w:tabs>
        <w:ind w:firstLine="720"/>
        <w:jc w:val="center"/>
        <w:rPr>
          <w:rFonts w:cs="Times New Roman"/>
          <w:b/>
          <w:szCs w:val="24"/>
          <w:lang w:val="bg-BG"/>
        </w:rPr>
      </w:pPr>
      <w:r w:rsidRPr="004A0780">
        <w:rPr>
          <w:rFonts w:cs="Times New Roman"/>
          <w:b/>
          <w:szCs w:val="24"/>
        </w:rPr>
        <w:t>VI</w:t>
      </w:r>
      <w:r w:rsidRPr="004A0780">
        <w:rPr>
          <w:rFonts w:cs="Times New Roman"/>
          <w:b/>
          <w:szCs w:val="24"/>
          <w:lang w:val="ru-RU"/>
        </w:rPr>
        <w:t xml:space="preserve">. </w:t>
      </w:r>
      <w:r w:rsidRPr="004A0780">
        <w:rPr>
          <w:rFonts w:cs="Times New Roman"/>
          <w:b/>
          <w:szCs w:val="24"/>
          <w:lang w:val="bg-BG"/>
        </w:rPr>
        <w:t>ПРАВА И ЗАДЪЛЖЕНИЯ НА МИГ</w:t>
      </w:r>
    </w:p>
    <w:p w14:paraId="11A73598" w14:textId="77777777" w:rsidR="000A2D4E" w:rsidRPr="004A0780" w:rsidRDefault="000A2D4E" w:rsidP="000A2D4E">
      <w:pPr>
        <w:tabs>
          <w:tab w:val="left" w:pos="142"/>
          <w:tab w:val="left" w:pos="426"/>
        </w:tabs>
        <w:jc w:val="both"/>
        <w:rPr>
          <w:rFonts w:cs="Times New Roman"/>
          <w:sz w:val="24"/>
          <w:szCs w:val="24"/>
          <w:lang w:val="bg-BG"/>
        </w:rPr>
      </w:pPr>
    </w:p>
    <w:p w14:paraId="56BFCAC1"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b/>
          <w:szCs w:val="24"/>
          <w:lang w:val="bg-BG"/>
        </w:rPr>
        <w:lastRenderedPageBreak/>
        <w:t xml:space="preserve">Чл. 17 </w:t>
      </w:r>
      <w:r w:rsidRPr="004A0780">
        <w:rPr>
          <w:rFonts w:cs="Times New Roman"/>
          <w:b/>
          <w:iCs/>
          <w:szCs w:val="24"/>
          <w:lang w:val="bg-BG"/>
        </w:rPr>
        <w:t xml:space="preserve">МИГ </w:t>
      </w:r>
      <w:r w:rsidRPr="004A0780">
        <w:rPr>
          <w:rFonts w:cs="Times New Roman"/>
          <w:iCs/>
          <w:szCs w:val="24"/>
          <w:lang w:val="bg-BG"/>
        </w:rPr>
        <w:t>има право да бъде уведомена за определения размер на финансовата помощ по всяко подадено искане за плащане по настоящия договор, или за отказа същата да бъде изплатена.</w:t>
      </w:r>
    </w:p>
    <w:p w14:paraId="16D23358"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b/>
          <w:iCs/>
          <w:szCs w:val="24"/>
          <w:lang w:val="bg-BG"/>
        </w:rPr>
        <w:t>Чл. 18</w:t>
      </w:r>
      <w:r w:rsidRPr="004A0780">
        <w:rPr>
          <w:rFonts w:cs="Times New Roman"/>
          <w:iCs/>
          <w:szCs w:val="24"/>
          <w:lang w:val="bg-BG"/>
        </w:rPr>
        <w:t xml:space="preserve"> </w:t>
      </w:r>
      <w:r w:rsidRPr="004A0780">
        <w:rPr>
          <w:rFonts w:cs="Times New Roman"/>
          <w:b/>
          <w:iCs/>
          <w:szCs w:val="24"/>
          <w:lang w:val="bg-BG"/>
        </w:rPr>
        <w:t>МИГ</w:t>
      </w:r>
      <w:r w:rsidRPr="004A0780">
        <w:rPr>
          <w:rFonts w:cs="Times New Roman"/>
          <w:iCs/>
          <w:szCs w:val="24"/>
          <w:lang w:val="bg-BG"/>
        </w:rPr>
        <w:t xml:space="preserve"> е длъжна да:</w:t>
      </w:r>
    </w:p>
    <w:p w14:paraId="190879A8"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iCs/>
          <w:szCs w:val="24"/>
          <w:lang w:val="bg-BG"/>
        </w:rPr>
        <w:t>1. поддържа деловодна система и архив, от които може да бъдат проследени актовете на органите на МИГ;</w:t>
      </w:r>
    </w:p>
    <w:p w14:paraId="752FEED4"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iCs/>
          <w:szCs w:val="24"/>
          <w:lang w:val="bg-BG"/>
        </w:rPr>
        <w:t>2. осъществява мониторинг на изпълнението на проектите и подпомага методически получателите на финансова помощ;</w:t>
      </w:r>
    </w:p>
    <w:p w14:paraId="4AEA4230"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iCs/>
          <w:szCs w:val="24"/>
          <w:lang w:val="bg-BG"/>
        </w:rPr>
        <w:t>3. подпомага одобрените кандидати при подготовката на искания за плащане до ДФЗ;</w:t>
      </w:r>
    </w:p>
    <w:p w14:paraId="17F9F8FE"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iCs/>
          <w:szCs w:val="24"/>
          <w:lang w:val="bg-BG"/>
        </w:rPr>
        <w:t>4. предоставя на УО и ДФЗ всяка поискана информация за осъществяване  на дейностите по проекта;</w:t>
      </w:r>
    </w:p>
    <w:p w14:paraId="6BD1DBAC" w14:textId="689F56E0" w:rsidR="000A2D4E" w:rsidRPr="004A0780" w:rsidRDefault="000A2D4E" w:rsidP="000A2D4E">
      <w:pPr>
        <w:pStyle w:val="a9"/>
        <w:tabs>
          <w:tab w:val="center" w:pos="0"/>
        </w:tabs>
        <w:rPr>
          <w:rFonts w:cs="Times New Roman"/>
          <w:iCs/>
          <w:szCs w:val="24"/>
          <w:lang w:val="bg-BG"/>
        </w:rPr>
      </w:pPr>
      <w:r w:rsidRPr="004A0780">
        <w:rPr>
          <w:rFonts w:cs="Times New Roman"/>
          <w:iCs/>
          <w:szCs w:val="24"/>
          <w:lang w:val="bg-BG"/>
        </w:rPr>
        <w:tab/>
        <w:t xml:space="preserve">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Сметната палата на РБ, ЕК и Европейската сметна палата, Европейската служба за борба с измамите, както и всеки упълномощен външен </w:t>
      </w:r>
      <w:proofErr w:type="spellStart"/>
      <w:r w:rsidRPr="004A0780">
        <w:rPr>
          <w:rFonts w:cs="Times New Roman"/>
          <w:iCs/>
          <w:szCs w:val="24"/>
          <w:lang w:val="bg-BG"/>
        </w:rPr>
        <w:t>одитор</w:t>
      </w:r>
      <w:proofErr w:type="spellEnd"/>
      <w:r w:rsidRPr="004A0780">
        <w:rPr>
          <w:rFonts w:cs="Times New Roman"/>
          <w:iCs/>
          <w:szCs w:val="24"/>
          <w:lang w:val="bg-BG"/>
        </w:rPr>
        <w:t xml:space="preserve"> в срока по чл. 6, ал. </w:t>
      </w:r>
      <w:r w:rsidR="0083375D">
        <w:rPr>
          <w:rFonts w:cs="Times New Roman"/>
          <w:iCs/>
          <w:szCs w:val="24"/>
          <w:lang w:val="bg-BG"/>
        </w:rPr>
        <w:t>6</w:t>
      </w:r>
      <w:r w:rsidR="0083375D" w:rsidRPr="004A0780">
        <w:rPr>
          <w:rFonts w:cs="Times New Roman"/>
          <w:iCs/>
          <w:szCs w:val="24"/>
          <w:lang w:val="bg-BG"/>
        </w:rPr>
        <w:t xml:space="preserve"> </w:t>
      </w:r>
      <w:r w:rsidRPr="004A0780">
        <w:rPr>
          <w:rFonts w:cs="Times New Roman"/>
          <w:iCs/>
          <w:szCs w:val="24"/>
          <w:lang w:val="bg-BG"/>
        </w:rPr>
        <w:t xml:space="preserve">от този договор. </w:t>
      </w:r>
    </w:p>
    <w:p w14:paraId="6CE5468C" w14:textId="77777777" w:rsidR="000A2D4E" w:rsidRPr="004A0780" w:rsidRDefault="000A2D4E" w:rsidP="000A2D4E">
      <w:pPr>
        <w:pStyle w:val="a9"/>
        <w:tabs>
          <w:tab w:val="center" w:pos="0"/>
        </w:tabs>
        <w:rPr>
          <w:rFonts w:cs="Times New Roman"/>
          <w:szCs w:val="24"/>
          <w:lang w:val="bg-BG"/>
        </w:rPr>
      </w:pPr>
    </w:p>
    <w:p w14:paraId="32D06CCF" w14:textId="77777777" w:rsidR="000A2D4E" w:rsidRPr="004A0780" w:rsidRDefault="000A2D4E" w:rsidP="000A2D4E">
      <w:pPr>
        <w:pStyle w:val="a9"/>
        <w:tabs>
          <w:tab w:val="center" w:pos="0"/>
        </w:tabs>
        <w:spacing w:line="360" w:lineRule="auto"/>
        <w:jc w:val="center"/>
        <w:rPr>
          <w:lang w:val="ru-RU"/>
        </w:rPr>
      </w:pPr>
      <w:r w:rsidRPr="004A0780">
        <w:rPr>
          <w:rFonts w:cs="Times New Roman"/>
          <w:b/>
          <w:szCs w:val="24"/>
          <w:lang w:val="bg-BG"/>
        </w:rPr>
        <w:t>VI</w:t>
      </w:r>
      <w:r w:rsidRPr="004A0780">
        <w:rPr>
          <w:rFonts w:cs="Times New Roman"/>
          <w:b/>
          <w:szCs w:val="24"/>
        </w:rPr>
        <w:t>I</w:t>
      </w:r>
      <w:r w:rsidRPr="004A0780">
        <w:rPr>
          <w:rFonts w:cs="Times New Roman"/>
          <w:b/>
          <w:szCs w:val="24"/>
          <w:lang w:val="bg-BG"/>
        </w:rPr>
        <w:t>. ИЗМЕНЕНИЯ И ПРЕКРАТЯВАНЕ НА ДОГОВОРА</w:t>
      </w:r>
    </w:p>
    <w:p w14:paraId="00EB1619"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Чл. 19</w:t>
      </w:r>
      <w:r w:rsidRPr="004A0780">
        <w:rPr>
          <w:rFonts w:cs="Times New Roman"/>
          <w:sz w:val="24"/>
          <w:szCs w:val="24"/>
          <w:shd w:val="clear" w:color="auto" w:fill="FEFEFE"/>
          <w:lang w:val="bg-BG"/>
        </w:rPr>
        <w:t>.</w:t>
      </w:r>
      <w:r w:rsidRPr="004A0780">
        <w:rPr>
          <w:rFonts w:cs="Times New Roman"/>
          <w:b/>
          <w:sz w:val="24"/>
          <w:szCs w:val="24"/>
          <w:shd w:val="clear" w:color="auto" w:fill="FEFEFE"/>
          <w:lang w:val="bg-BG"/>
        </w:rPr>
        <w:t>(1)</w:t>
      </w:r>
      <w:r w:rsidRPr="004A0780">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4A0780">
        <w:rPr>
          <w:rFonts w:cs="Times New Roman"/>
          <w:b/>
          <w:sz w:val="24"/>
          <w:szCs w:val="24"/>
          <w:shd w:val="clear" w:color="auto" w:fill="FEFEFE"/>
          <w:lang w:val="bg-BG"/>
        </w:rPr>
        <w:t xml:space="preserve">БЕНЕФИЦИЕНТА </w:t>
      </w:r>
      <w:r w:rsidRPr="004A0780">
        <w:rPr>
          <w:rFonts w:cs="Times New Roman"/>
          <w:sz w:val="24"/>
          <w:szCs w:val="24"/>
          <w:shd w:val="clear" w:color="auto" w:fill="FEFEFE"/>
          <w:lang w:val="bg-BG"/>
        </w:rPr>
        <w:t xml:space="preserve">и след одобрението му от </w:t>
      </w:r>
      <w:r w:rsidRPr="004A0780">
        <w:rPr>
          <w:rFonts w:cs="Times New Roman"/>
          <w:b/>
          <w:sz w:val="24"/>
          <w:szCs w:val="24"/>
          <w:shd w:val="clear" w:color="auto" w:fill="FEFEFE"/>
          <w:lang w:val="bg-BG"/>
        </w:rPr>
        <w:t>МИГ</w:t>
      </w:r>
      <w:r w:rsidRPr="004A0780">
        <w:rPr>
          <w:rFonts w:cs="Times New Roman"/>
          <w:sz w:val="24"/>
          <w:szCs w:val="24"/>
          <w:shd w:val="clear" w:color="auto" w:fill="FEFEFE"/>
          <w:lang w:val="bg-BG"/>
        </w:rPr>
        <w:t>.</w:t>
      </w:r>
    </w:p>
    <w:p w14:paraId="55BB68D7"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(2)</w:t>
      </w:r>
      <w:r w:rsidRPr="004A0780">
        <w:rPr>
          <w:rFonts w:cs="Times New Roman"/>
          <w:sz w:val="24"/>
          <w:szCs w:val="24"/>
          <w:shd w:val="clear" w:color="auto" w:fill="FEFEFE"/>
          <w:lang w:val="bg-BG"/>
        </w:rPr>
        <w:t xml:space="preserve"> Местната инициативна група уведомява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за одобреното заявление за промяна на договора за предоставяне на финансова помощ не по-късно от два месеца преди изтичането на срока на договора с получателя на финансова помощ.</w:t>
      </w:r>
    </w:p>
    <w:p w14:paraId="11B1DCF2"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(3)</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въз основа на представени към искането доказателства за преценка на неговата основателност и допустимост приема за основателно и допустимо или отхвърля същото в едномесечен срок от подаването му. </w:t>
      </w:r>
    </w:p>
    <w:p w14:paraId="6F75F0E0"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(4)</w:t>
      </w:r>
      <w:r w:rsidRPr="004A0780">
        <w:rPr>
          <w:rFonts w:cs="Times New Roman"/>
          <w:sz w:val="24"/>
          <w:szCs w:val="24"/>
          <w:shd w:val="clear" w:color="auto" w:fill="FEFEFE"/>
          <w:lang w:val="bg-BG"/>
        </w:rPr>
        <w:t xml:space="preserve"> Не се допуска изменение и/или допълнение на договора, което:</w:t>
      </w:r>
    </w:p>
    <w:p w14:paraId="1AA6ADB9" w14:textId="41FF97FB" w:rsidR="000A2D4E" w:rsidRPr="004A0780" w:rsidRDefault="00DE3F95"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 xml:space="preserve">1. </w:t>
      </w:r>
      <w:r w:rsidR="000A2D4E" w:rsidRPr="004A0780">
        <w:rPr>
          <w:rFonts w:cs="Times New Roman"/>
          <w:sz w:val="24"/>
          <w:szCs w:val="24"/>
          <w:shd w:val="clear" w:color="auto" w:fill="FEFEFE"/>
          <w:lang w:val="bg-BG"/>
        </w:rPr>
        <w:t xml:space="preserve">засяга основната цел на дейността и/или променя предназначението на инвестицията съгласно одобрения проект; </w:t>
      </w:r>
    </w:p>
    <w:p w14:paraId="07635EDD"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14:paraId="0A3AF0CC"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 3. води до увеличение на стойността на договорената финансова помощ. </w:t>
      </w:r>
    </w:p>
    <w:p w14:paraId="1234718B"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(5)</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може да изисква допълнително представяне от </w:t>
      </w:r>
      <w:r w:rsidRPr="004A0780">
        <w:rPr>
          <w:rFonts w:cs="Times New Roman"/>
          <w:b/>
          <w:sz w:val="24"/>
          <w:szCs w:val="24"/>
          <w:shd w:val="clear" w:color="auto" w:fill="FEFEFE"/>
          <w:lang w:val="bg-BG"/>
        </w:rPr>
        <w:t>БЕНЕФИЦИЕНТA</w:t>
      </w:r>
      <w:r w:rsidRPr="004A0780">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представя изисканите му данни и/или документи в срок до 15 дни от датата на получаване на уведомяването.</w:t>
      </w:r>
    </w:p>
    <w:p w14:paraId="00F49427"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(6)</w:t>
      </w:r>
      <w:r w:rsidRPr="004A0780">
        <w:rPr>
          <w:rFonts w:cs="Times New Roman"/>
          <w:sz w:val="24"/>
          <w:szCs w:val="24"/>
          <w:shd w:val="clear" w:color="auto" w:fill="FEFEFE"/>
          <w:lang w:val="bg-BG"/>
        </w:rPr>
        <w:t xml:space="preserve"> При уведомяване от </w:t>
      </w:r>
      <w:r w:rsidRPr="004A0780">
        <w:rPr>
          <w:rFonts w:cs="Times New Roman"/>
          <w:b/>
          <w:sz w:val="24"/>
          <w:szCs w:val="24"/>
          <w:shd w:val="clear" w:color="auto" w:fill="FEFEFE"/>
          <w:lang w:val="bg-BG"/>
        </w:rPr>
        <w:t xml:space="preserve">ФОНДА </w:t>
      </w:r>
      <w:r w:rsidRPr="004A0780">
        <w:rPr>
          <w:rFonts w:cs="Times New Roman"/>
          <w:sz w:val="24"/>
          <w:szCs w:val="24"/>
          <w:shd w:val="clear" w:color="auto" w:fill="FEFEFE"/>
          <w:lang w:val="bg-BG"/>
        </w:rPr>
        <w:t xml:space="preserve">за съгласие с исканата промяна,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или упълномощено от него с нотариално заверено пълномощно лице или със заповед на кмета на общината, трябва да се яви в срок до 15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14:paraId="41E4478D" w14:textId="77777777" w:rsidR="000A2D4E" w:rsidRPr="004A0780" w:rsidRDefault="000A2D4E" w:rsidP="000A2D4E">
      <w:pPr>
        <w:pStyle w:val="a9"/>
        <w:tabs>
          <w:tab w:val="center" w:pos="0"/>
        </w:tabs>
        <w:rPr>
          <w:rFonts w:cs="Times New Roman"/>
          <w:szCs w:val="24"/>
          <w:lang w:val="bg-BG"/>
        </w:rPr>
      </w:pPr>
      <w:r w:rsidRPr="004A0780">
        <w:rPr>
          <w:rFonts w:cs="Times New Roman"/>
          <w:b/>
          <w:szCs w:val="24"/>
          <w:lang w:val="bg-BG"/>
        </w:rPr>
        <w:tab/>
      </w:r>
    </w:p>
    <w:p w14:paraId="6D99CC94" w14:textId="77777777" w:rsidR="000A2D4E" w:rsidRPr="004A0780" w:rsidRDefault="000A2D4E" w:rsidP="000A2D4E">
      <w:pPr>
        <w:tabs>
          <w:tab w:val="left" w:pos="142"/>
          <w:tab w:val="left" w:pos="426"/>
        </w:tabs>
        <w:jc w:val="both"/>
        <w:rPr>
          <w:rFonts w:cs="Times New Roman"/>
          <w:sz w:val="24"/>
          <w:szCs w:val="24"/>
          <w:lang w:val="bg-BG"/>
        </w:rPr>
      </w:pPr>
      <w:r w:rsidRPr="004A0780">
        <w:rPr>
          <w:rFonts w:cs="Times New Roman"/>
          <w:sz w:val="24"/>
          <w:szCs w:val="24"/>
          <w:lang w:val="bg-BG"/>
        </w:rPr>
        <w:tab/>
      </w:r>
      <w:r w:rsidRPr="004A0780">
        <w:rPr>
          <w:rFonts w:cs="Times New Roman"/>
          <w:sz w:val="24"/>
          <w:szCs w:val="24"/>
          <w:lang w:val="bg-BG"/>
        </w:rPr>
        <w:tab/>
      </w:r>
      <w:r w:rsidRPr="004A0780">
        <w:rPr>
          <w:rFonts w:cs="Times New Roman"/>
          <w:sz w:val="24"/>
          <w:szCs w:val="24"/>
          <w:lang w:val="bg-BG"/>
        </w:rPr>
        <w:tab/>
      </w:r>
      <w:r w:rsidRPr="004A0780">
        <w:rPr>
          <w:rFonts w:cs="Times New Roman"/>
          <w:b/>
          <w:sz w:val="24"/>
          <w:szCs w:val="24"/>
          <w:lang w:val="bg-BG"/>
        </w:rPr>
        <w:t>Чл. 20. (1)</w:t>
      </w:r>
      <w:r w:rsidRPr="004A0780">
        <w:rPr>
          <w:rFonts w:cs="Times New Roman"/>
          <w:sz w:val="24"/>
          <w:szCs w:val="24"/>
          <w:lang w:val="bg-BG"/>
        </w:rPr>
        <w:t xml:space="preserve"> Този договор се прекратява:</w:t>
      </w:r>
    </w:p>
    <w:p w14:paraId="404A45B3" w14:textId="38850698" w:rsidR="000A2D4E" w:rsidRPr="004A0780" w:rsidRDefault="000A2D4E" w:rsidP="000A2D4E">
      <w:pPr>
        <w:pStyle w:val="a9"/>
        <w:numPr>
          <w:ilvl w:val="0"/>
          <w:numId w:val="2"/>
        </w:numPr>
        <w:tabs>
          <w:tab w:val="clear" w:pos="1080"/>
          <w:tab w:val="left" w:pos="1069"/>
        </w:tabs>
        <w:ind w:left="1069"/>
        <w:rPr>
          <w:rFonts w:cs="Times New Roman"/>
          <w:szCs w:val="24"/>
          <w:lang w:val="bg-BG"/>
        </w:rPr>
      </w:pPr>
      <w:r w:rsidRPr="004A0780">
        <w:rPr>
          <w:rFonts w:cs="Times New Roman"/>
          <w:szCs w:val="24"/>
          <w:lang w:val="bg-BG"/>
        </w:rPr>
        <w:t>при изтичане на предвидените в него срокове и уреждане на отношенията между страните;</w:t>
      </w:r>
    </w:p>
    <w:p w14:paraId="7C60A849" w14:textId="77777777" w:rsidR="000A2D4E" w:rsidRPr="004A0780" w:rsidRDefault="000A2D4E" w:rsidP="000A2D4E">
      <w:pPr>
        <w:pStyle w:val="a9"/>
        <w:numPr>
          <w:ilvl w:val="0"/>
          <w:numId w:val="2"/>
        </w:numPr>
        <w:rPr>
          <w:rFonts w:cs="Times New Roman"/>
          <w:szCs w:val="24"/>
          <w:lang w:val="bg-BG"/>
        </w:rPr>
      </w:pPr>
      <w:r w:rsidRPr="004A0780">
        <w:rPr>
          <w:rFonts w:cs="Times New Roman"/>
          <w:szCs w:val="24"/>
          <w:lang w:val="bg-BG"/>
        </w:rPr>
        <w:t xml:space="preserve">по взаимно писмено съгласие между страните, постигнато най-късно в срока по чл. 6, ал. 1, като в случай на изплатени  по договора суми,  преди подписване на споразумението за прекратяване </w:t>
      </w:r>
      <w:r w:rsidRPr="004A0780">
        <w:rPr>
          <w:rFonts w:cs="Times New Roman"/>
          <w:b/>
          <w:szCs w:val="24"/>
          <w:lang w:val="bg-BG"/>
        </w:rPr>
        <w:t>БЕНЕФИЦИЕНТЪТ</w:t>
      </w:r>
      <w:r w:rsidRPr="004A0780">
        <w:rPr>
          <w:rFonts w:cs="Times New Roman"/>
          <w:szCs w:val="24"/>
          <w:lang w:val="bg-BG"/>
        </w:rPr>
        <w:t xml:space="preserve"> дължи връщане на всички </w:t>
      </w:r>
      <w:r w:rsidRPr="004A0780">
        <w:rPr>
          <w:rFonts w:cs="Times New Roman"/>
          <w:szCs w:val="24"/>
          <w:lang w:val="bg-BG"/>
        </w:rPr>
        <w:lastRenderedPageBreak/>
        <w:t>получени суми, ведно със законната лихва върху тях, считано от датата на получаването им;</w:t>
      </w:r>
    </w:p>
    <w:p w14:paraId="2324E491" w14:textId="77777777" w:rsidR="000A2D4E" w:rsidRPr="004A0780" w:rsidRDefault="000A2D4E" w:rsidP="000A2D4E">
      <w:pPr>
        <w:pStyle w:val="a9"/>
        <w:numPr>
          <w:ilvl w:val="0"/>
          <w:numId w:val="2"/>
        </w:numPr>
        <w:tabs>
          <w:tab w:val="clear" w:pos="1080"/>
          <w:tab w:val="left" w:pos="1069"/>
        </w:tabs>
        <w:ind w:left="1069"/>
        <w:rPr>
          <w:rFonts w:cs="Times New Roman"/>
          <w:szCs w:val="24"/>
          <w:lang w:val="bg-BG"/>
        </w:rPr>
      </w:pPr>
      <w:r w:rsidRPr="004A0780">
        <w:rPr>
          <w:rFonts w:cs="Times New Roman"/>
          <w:szCs w:val="24"/>
          <w:lang w:val="bg-BG"/>
        </w:rPr>
        <w:t>при невиновна невъзможност да бъдат изпълнени условията и задълженията за предоставяне на помощта;</w:t>
      </w:r>
    </w:p>
    <w:p w14:paraId="596165D1" w14:textId="77777777" w:rsidR="000A2D4E" w:rsidRPr="004A0780" w:rsidRDefault="000A2D4E" w:rsidP="000A2D4E">
      <w:pPr>
        <w:pStyle w:val="a9"/>
        <w:tabs>
          <w:tab w:val="center" w:pos="0"/>
          <w:tab w:val="left" w:pos="993"/>
        </w:tabs>
        <w:ind w:left="709"/>
        <w:rPr>
          <w:rFonts w:cs="Times New Roman"/>
          <w:szCs w:val="24"/>
          <w:shd w:val="clear" w:color="auto" w:fill="FEFEFE"/>
          <w:lang w:val="bg-BG"/>
        </w:rPr>
      </w:pPr>
      <w:r w:rsidRPr="004A0780">
        <w:rPr>
          <w:rFonts w:cs="Times New Roman"/>
          <w:b/>
          <w:szCs w:val="24"/>
          <w:shd w:val="clear" w:color="auto" w:fill="FEFEFE"/>
          <w:lang w:val="bg-BG"/>
        </w:rPr>
        <w:t xml:space="preserve"> (2)</w:t>
      </w:r>
      <w:r w:rsidRPr="004A0780">
        <w:rPr>
          <w:rFonts w:cs="Times New Roman"/>
          <w:szCs w:val="24"/>
          <w:shd w:val="clear" w:color="auto" w:fill="FEFEFE"/>
          <w:lang w:val="bg-BG"/>
        </w:rPr>
        <w:t xml:space="preserve"> Договорът може да бъде прекратен едностранно от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при: </w:t>
      </w:r>
    </w:p>
    <w:p w14:paraId="27204936" w14:textId="1D6EBE28" w:rsidR="00231D52" w:rsidRPr="003A13A8" w:rsidRDefault="000A2D4E" w:rsidP="00231D52">
      <w:pPr>
        <w:pStyle w:val="a9"/>
        <w:tabs>
          <w:tab w:val="center" w:pos="0"/>
        </w:tabs>
        <w:ind w:firstLine="720"/>
        <w:rPr>
          <w:rFonts w:cs="Times New Roman"/>
          <w:szCs w:val="24"/>
          <w:lang w:val="bg-BG"/>
        </w:rPr>
      </w:pPr>
      <w:r w:rsidRPr="004A0780">
        <w:rPr>
          <w:rFonts w:cs="Times New Roman"/>
          <w:szCs w:val="24"/>
          <w:lang w:val="bg-BG"/>
        </w:rPr>
        <w:t xml:space="preserve">1. виновно неизпълнение от </w:t>
      </w:r>
      <w:r w:rsidRPr="004A0780">
        <w:rPr>
          <w:rFonts w:cs="Times New Roman"/>
          <w:b/>
          <w:szCs w:val="24"/>
          <w:lang w:val="bg-BG"/>
        </w:rPr>
        <w:t xml:space="preserve">БЕНЕФИЦИЕНТА </w:t>
      </w:r>
      <w:r w:rsidRPr="004A0780">
        <w:rPr>
          <w:rFonts w:cs="Times New Roman"/>
          <w:szCs w:val="24"/>
          <w:lang w:val="bg-BG"/>
        </w:rPr>
        <w:t>на което и да е от задълженията му по този договор</w:t>
      </w:r>
      <w:r w:rsidR="00231D52">
        <w:rPr>
          <w:rFonts w:cs="Times New Roman"/>
          <w:szCs w:val="24"/>
          <w:lang w:val="bg-BG"/>
        </w:rPr>
        <w:t>,</w:t>
      </w:r>
      <w:r w:rsidRPr="004A0780">
        <w:rPr>
          <w:rFonts w:cs="Times New Roman"/>
          <w:szCs w:val="24"/>
          <w:lang w:val="bg-BG"/>
        </w:rPr>
        <w:t xml:space="preserve"> или по </w:t>
      </w:r>
      <w:proofErr w:type="spellStart"/>
      <w:r w:rsidRPr="004A0780">
        <w:rPr>
          <w:rFonts w:cs="Times New Roman"/>
          <w:szCs w:val="24"/>
          <w:lang w:val="bg-BG"/>
        </w:rPr>
        <w:t>относим</w:t>
      </w:r>
      <w:proofErr w:type="spellEnd"/>
      <w:r w:rsidRPr="004A0780">
        <w:rPr>
          <w:rFonts w:cs="Times New Roman"/>
          <w:szCs w:val="24"/>
          <w:lang w:val="bg-BG"/>
        </w:rPr>
        <w:t xml:space="preserve"> към предоставянето на помощта акт на ЕС</w:t>
      </w:r>
      <w:r w:rsidR="00231D52">
        <w:rPr>
          <w:rFonts w:cs="Times New Roman"/>
          <w:szCs w:val="24"/>
          <w:lang w:val="bg-BG"/>
        </w:rPr>
        <w:t>,</w:t>
      </w:r>
      <w:r w:rsidR="00231D52" w:rsidRPr="00231D52">
        <w:rPr>
          <w:rFonts w:cs="Times New Roman"/>
          <w:szCs w:val="24"/>
          <w:lang w:val="bg-BG"/>
        </w:rPr>
        <w:t xml:space="preserve"> </w:t>
      </w:r>
      <w:r w:rsidR="00231D52">
        <w:rPr>
          <w:rFonts w:cs="Times New Roman"/>
          <w:szCs w:val="24"/>
          <w:lang w:val="bg-BG"/>
        </w:rPr>
        <w:t>и/или действащата нормативна</w:t>
      </w:r>
      <w:r w:rsidR="00231D52" w:rsidRPr="00D32405">
        <w:rPr>
          <w:rFonts w:cs="Times New Roman"/>
          <w:szCs w:val="24"/>
          <w:lang w:val="bg-BG"/>
        </w:rPr>
        <w:t xml:space="preserve"> уредба;</w:t>
      </w:r>
    </w:p>
    <w:p w14:paraId="7A0E2C73" w14:textId="7BFC5605" w:rsidR="000A2D4E" w:rsidRPr="004A0780" w:rsidRDefault="000A2D4E" w:rsidP="00231D52">
      <w:pPr>
        <w:pStyle w:val="a9"/>
        <w:tabs>
          <w:tab w:val="center" w:pos="0"/>
        </w:tabs>
        <w:rPr>
          <w:rFonts w:cs="Times New Roman"/>
          <w:szCs w:val="24"/>
          <w:lang w:val="bg-BG"/>
        </w:rPr>
      </w:pPr>
      <w:r w:rsidRPr="004A0780">
        <w:rPr>
          <w:rFonts w:cs="Times New Roman"/>
          <w:b/>
          <w:szCs w:val="24"/>
          <w:lang w:val="bg-BG"/>
        </w:rPr>
        <w:tab/>
      </w:r>
      <w:r w:rsidRPr="004A0780">
        <w:rPr>
          <w:rFonts w:cs="Times New Roman"/>
          <w:szCs w:val="24"/>
          <w:lang w:val="bg-BG"/>
        </w:rPr>
        <w:t xml:space="preserve">2. незапочване на изпълнението срока по чл. 6, ал. </w:t>
      </w:r>
      <w:r w:rsidR="00EB43CC">
        <w:rPr>
          <w:rFonts w:cs="Times New Roman"/>
          <w:szCs w:val="24"/>
          <w:lang w:val="bg-BG"/>
        </w:rPr>
        <w:t>5</w:t>
      </w:r>
      <w:r w:rsidRPr="004A0780">
        <w:rPr>
          <w:rFonts w:cs="Times New Roman"/>
          <w:szCs w:val="24"/>
          <w:lang w:val="bg-BG"/>
        </w:rPr>
        <w:t>, т. 1</w:t>
      </w:r>
      <w:r w:rsidR="00B22F5E" w:rsidRPr="004A0780">
        <w:rPr>
          <w:rFonts w:cs="Times New Roman"/>
          <w:szCs w:val="24"/>
          <w:lang w:val="bg-BG"/>
        </w:rPr>
        <w:t>, 2</w:t>
      </w:r>
      <w:r w:rsidRPr="004A0780">
        <w:rPr>
          <w:rFonts w:cs="Times New Roman"/>
          <w:szCs w:val="24"/>
          <w:lang w:val="bg-BG"/>
        </w:rPr>
        <w:t xml:space="preserve"> или </w:t>
      </w:r>
      <w:r w:rsidR="00B22F5E" w:rsidRPr="004A0780">
        <w:rPr>
          <w:rFonts w:cs="Times New Roman"/>
          <w:szCs w:val="24"/>
          <w:lang w:val="bg-BG"/>
        </w:rPr>
        <w:t>3</w:t>
      </w:r>
      <w:r w:rsidRPr="004A0780">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w:t>
      </w:r>
      <w:r w:rsidR="009F6969">
        <w:rPr>
          <w:rFonts w:cs="Times New Roman"/>
          <w:szCs w:val="24"/>
          <w:lang w:val="bg-BG"/>
        </w:rPr>
        <w:t>5</w:t>
      </w:r>
      <w:r w:rsidRPr="004A0780">
        <w:rPr>
          <w:rFonts w:cs="Times New Roman"/>
          <w:szCs w:val="24"/>
          <w:lang w:val="bg-BG"/>
        </w:rPr>
        <w:t>, т. 1</w:t>
      </w:r>
      <w:r w:rsidR="00016D76" w:rsidRPr="004A0780">
        <w:rPr>
          <w:rFonts w:cs="Times New Roman"/>
          <w:szCs w:val="24"/>
          <w:lang w:val="bg-BG"/>
        </w:rPr>
        <w:t>, 2</w:t>
      </w:r>
      <w:r w:rsidRPr="004A0780">
        <w:rPr>
          <w:rFonts w:cs="Times New Roman"/>
          <w:szCs w:val="24"/>
          <w:lang w:val="bg-BG"/>
        </w:rPr>
        <w:t xml:space="preserve"> или </w:t>
      </w:r>
      <w:r w:rsidR="00016D76" w:rsidRPr="004A0780">
        <w:rPr>
          <w:rFonts w:cs="Times New Roman"/>
          <w:szCs w:val="24"/>
          <w:lang w:val="bg-BG"/>
        </w:rPr>
        <w:t>3</w:t>
      </w:r>
      <w:r w:rsidRPr="004A0780">
        <w:rPr>
          <w:rFonts w:cs="Times New Roman"/>
          <w:szCs w:val="24"/>
          <w:lang w:val="bg-BG"/>
        </w:rPr>
        <w:t xml:space="preserve">. </w:t>
      </w:r>
      <w:r w:rsidR="007A0C77" w:rsidRPr="004A0780">
        <w:rPr>
          <w:rFonts w:cs="Times New Roman"/>
          <w:szCs w:val="24"/>
          <w:lang w:val="bg-BG"/>
        </w:rPr>
        <w:t xml:space="preserve">В този случай </w:t>
      </w:r>
      <w:r w:rsidR="00267200" w:rsidRPr="004A0780">
        <w:rPr>
          <w:rFonts w:cs="Times New Roman"/>
          <w:szCs w:val="24"/>
          <w:lang w:val="bg-BG"/>
        </w:rPr>
        <w:t xml:space="preserve">БЕНЕФИЦИЕНТЪТ </w:t>
      </w:r>
      <w:r w:rsidR="007A0C77" w:rsidRPr="004A0780">
        <w:rPr>
          <w:rFonts w:cs="Times New Roman"/>
          <w:szCs w:val="24"/>
          <w:lang w:val="bg-BG"/>
        </w:rPr>
        <w:t>дължи връщане на полученото авансово плащане (ако такова е изплатено), ведно със законната лихва върху него от датата на получаването му.</w:t>
      </w:r>
    </w:p>
    <w:p w14:paraId="0CCC1EE2" w14:textId="77777777" w:rsidR="000A2D4E" w:rsidRPr="004A0780" w:rsidRDefault="000A2D4E" w:rsidP="000A2D4E">
      <w:pPr>
        <w:pStyle w:val="a9"/>
        <w:tabs>
          <w:tab w:val="center" w:pos="0"/>
        </w:tabs>
        <w:rPr>
          <w:rFonts w:cs="Times New Roman"/>
          <w:b/>
          <w:szCs w:val="24"/>
          <w:lang w:val="bg-BG"/>
        </w:rPr>
      </w:pPr>
      <w:r w:rsidRPr="004A0780">
        <w:rPr>
          <w:rFonts w:cs="Times New Roman"/>
          <w:b/>
          <w:szCs w:val="24"/>
          <w:lang w:val="bg-BG"/>
        </w:rPr>
        <w:tab/>
      </w:r>
      <w:r w:rsidRPr="004A0780">
        <w:rPr>
          <w:rFonts w:cs="Times New Roman"/>
          <w:b/>
          <w:szCs w:val="24"/>
          <w:shd w:val="clear" w:color="auto" w:fill="FEFEFE"/>
          <w:lang w:val="bg-BG"/>
        </w:rPr>
        <w:t>Чл. 21</w:t>
      </w:r>
      <w:r w:rsidRPr="004A0780">
        <w:rPr>
          <w:rFonts w:cs="Times New Roman"/>
          <w:szCs w:val="24"/>
          <w:shd w:val="clear" w:color="auto" w:fill="FEFEFE"/>
          <w:lang w:val="bg-BG"/>
        </w:rPr>
        <w:t xml:space="preserve">. </w:t>
      </w:r>
      <w:r w:rsidRPr="004A0780">
        <w:rPr>
          <w:rFonts w:cs="Times New Roman"/>
          <w:szCs w:val="24"/>
          <w:lang w:val="bg-BG"/>
        </w:rPr>
        <w:t>Настоящият тристранен договор влиза в сила, в случай че в ДФЗ не постъпи информация за прекратяване на сключеното споразумение ……………… (</w:t>
      </w:r>
      <w:r w:rsidRPr="004A0780">
        <w:rPr>
          <w:rFonts w:cs="Times New Roman"/>
          <w:i/>
          <w:szCs w:val="24"/>
          <w:lang w:val="bg-BG"/>
        </w:rPr>
        <w:t>попълва се номер и датата на споразумението</w:t>
      </w:r>
      <w:r w:rsidRPr="004A0780">
        <w:rPr>
          <w:rFonts w:cs="Times New Roman"/>
          <w:szCs w:val="24"/>
          <w:lang w:val="bg-BG"/>
        </w:rPr>
        <w:t xml:space="preserve">) за изпълнение на стратегия за ВОМР на МИГ ……............./наименование/ от дата, предхождаща датата на подписването му от страна на </w:t>
      </w:r>
      <w:r w:rsidRPr="004A0780">
        <w:rPr>
          <w:rFonts w:cs="Times New Roman"/>
          <w:b/>
          <w:szCs w:val="24"/>
          <w:lang w:val="bg-BG"/>
        </w:rPr>
        <w:t xml:space="preserve">ФОНДА.  </w:t>
      </w:r>
    </w:p>
    <w:p w14:paraId="0DC9752F"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 xml:space="preserve"> </w:t>
      </w:r>
    </w:p>
    <w:p w14:paraId="04A13E94" w14:textId="77777777" w:rsidR="000A2D4E" w:rsidRPr="004A0780" w:rsidRDefault="000A2D4E" w:rsidP="000A2D4E">
      <w:pPr>
        <w:pStyle w:val="a9"/>
        <w:tabs>
          <w:tab w:val="center" w:pos="0"/>
        </w:tabs>
        <w:rPr>
          <w:rFonts w:cs="Times New Roman"/>
          <w:szCs w:val="24"/>
          <w:lang w:val="bg-BG"/>
        </w:rPr>
      </w:pPr>
    </w:p>
    <w:p w14:paraId="38EA7794" w14:textId="77777777" w:rsidR="000A2D4E" w:rsidRPr="004A0780" w:rsidRDefault="000A2D4E" w:rsidP="000A2D4E">
      <w:pPr>
        <w:pStyle w:val="a9"/>
        <w:tabs>
          <w:tab w:val="center" w:pos="0"/>
        </w:tabs>
        <w:spacing w:line="360" w:lineRule="auto"/>
        <w:jc w:val="center"/>
        <w:rPr>
          <w:rFonts w:cs="Times New Roman"/>
          <w:b/>
          <w:szCs w:val="24"/>
          <w:lang w:val="bg-BG"/>
        </w:rPr>
      </w:pPr>
      <w:r w:rsidRPr="004A0780">
        <w:rPr>
          <w:rFonts w:cs="Times New Roman"/>
          <w:b/>
          <w:szCs w:val="24"/>
        </w:rPr>
        <w:t>VIII</w:t>
      </w:r>
      <w:r w:rsidRPr="004A0780">
        <w:rPr>
          <w:rFonts w:cs="Times New Roman"/>
          <w:b/>
          <w:szCs w:val="24"/>
          <w:lang w:val="ru-RU"/>
        </w:rPr>
        <w:t xml:space="preserve">. </w:t>
      </w:r>
      <w:r w:rsidRPr="004A0780">
        <w:rPr>
          <w:rFonts w:cs="Times New Roman"/>
          <w:b/>
          <w:szCs w:val="24"/>
          <w:lang w:val="bg-BG"/>
        </w:rPr>
        <w:t>ОТГОВОРНОСТ ПРИ НЕИЗПЪЛНЕНИЕ. УСЛОВИЯ ЗА ВЪЗСТАНОВЯВАНЕ НА ПОЛУЧЕНАТА ФИНАНСОВА ПОМОЩ</w:t>
      </w:r>
    </w:p>
    <w:p w14:paraId="15FA2B01" w14:textId="77777777" w:rsidR="000A2D4E" w:rsidRPr="004A0780" w:rsidRDefault="000A2D4E" w:rsidP="000A2D4E">
      <w:pPr>
        <w:pStyle w:val="a9"/>
        <w:tabs>
          <w:tab w:val="center" w:pos="0"/>
        </w:tabs>
        <w:rPr>
          <w:rFonts w:cs="Times New Roman"/>
          <w:iCs/>
          <w:szCs w:val="24"/>
          <w:lang w:val="bg-BG"/>
        </w:rPr>
      </w:pPr>
      <w:r w:rsidRPr="004A0780">
        <w:rPr>
          <w:rFonts w:cs="Times New Roman"/>
          <w:b/>
          <w:szCs w:val="24"/>
          <w:lang w:val="bg-BG"/>
        </w:rPr>
        <w:tab/>
        <w:t>Чл. 22</w:t>
      </w:r>
      <w:r w:rsidRPr="004A0780">
        <w:rPr>
          <w:rFonts w:cs="Times New Roman"/>
          <w:szCs w:val="24"/>
          <w:lang w:val="bg-BG"/>
        </w:rPr>
        <w:t xml:space="preserve">. </w:t>
      </w:r>
      <w:r w:rsidRPr="004A0780">
        <w:rPr>
          <w:rFonts w:cs="Times New Roman"/>
          <w:b/>
          <w:iCs/>
          <w:szCs w:val="24"/>
          <w:lang w:val="bg-BG"/>
        </w:rPr>
        <w:t>(1)</w:t>
      </w:r>
      <w:r w:rsidRPr="004A0780">
        <w:rPr>
          <w:rFonts w:cs="Times New Roman"/>
          <w:iCs/>
          <w:szCs w:val="24"/>
          <w:lang w:val="bg-BG"/>
        </w:rPr>
        <w:t xml:space="preserve"> В случай, че преди изплащането на помощта по искане за авансово/междинно или окончателно плащане, </w:t>
      </w:r>
      <w:r w:rsidRPr="004A0780">
        <w:rPr>
          <w:rFonts w:cs="Times New Roman"/>
          <w:b/>
          <w:lang w:val="ru-RU"/>
        </w:rPr>
        <w:t>БЕНЕФИЦИЕНТЪТ</w:t>
      </w:r>
      <w:r w:rsidRPr="004A0780">
        <w:rPr>
          <w:rFonts w:cs="Times New Roman"/>
          <w:b/>
          <w:iCs/>
          <w:szCs w:val="24"/>
          <w:lang w:val="bg-BG"/>
        </w:rPr>
        <w:t xml:space="preserve"> </w:t>
      </w:r>
      <w:r w:rsidRPr="004A0780">
        <w:rPr>
          <w:rFonts w:cs="Times New Roman"/>
          <w:iCs/>
          <w:szCs w:val="24"/>
          <w:lang w:val="bg-BG"/>
        </w:rPr>
        <w:t xml:space="preserve">наруши някое от задълженията си по този договор или предвидени в </w:t>
      </w:r>
      <w:r w:rsidRPr="004A0780">
        <w:rPr>
          <w:snapToGrid w:val="0"/>
          <w:szCs w:val="24"/>
          <w:lang w:val="bg-BG"/>
        </w:rPr>
        <w:t xml:space="preserve">Наредба № 22 от 2015 </w:t>
      </w:r>
      <w:r w:rsidRPr="004A0780">
        <w:rPr>
          <w:rFonts w:cs="Times New Roman"/>
          <w:szCs w:val="24"/>
          <w:lang w:val="bg-BG"/>
        </w:rPr>
        <w:t>г.,</w:t>
      </w:r>
      <w:r w:rsidRPr="004A0780">
        <w:rPr>
          <w:rFonts w:cs="Times New Roman"/>
          <w:iCs/>
          <w:szCs w:val="24"/>
          <w:lang w:val="bg-BG"/>
        </w:rPr>
        <w:t xml:space="preserve"> или в акт на националното законодателство, или правото на Европейския съюз, </w:t>
      </w:r>
      <w:r w:rsidRPr="004A0780">
        <w:rPr>
          <w:rFonts w:cs="Times New Roman"/>
          <w:b/>
          <w:iCs/>
          <w:szCs w:val="24"/>
          <w:lang w:val="bg-BG"/>
        </w:rPr>
        <w:t>ФОНДЪТ</w:t>
      </w:r>
      <w:r w:rsidRPr="004A0780">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Pr="004A0780">
        <w:rPr>
          <w:rStyle w:val="alt2"/>
          <w:lang w:val="ru-RU"/>
          <w:specVanish w:val="0"/>
        </w:rPr>
        <w:t>по чл. 63, параграф 1</w:t>
      </w:r>
      <w:r w:rsidRPr="004A0780">
        <w:rPr>
          <w:rStyle w:val="alt2"/>
          <w:lang w:val="bg-BG"/>
          <w:specVanish w:val="0"/>
        </w:rPr>
        <w:t>от</w:t>
      </w:r>
      <w:r w:rsidRPr="004A0780">
        <w:rPr>
          <w:rStyle w:val="alt2"/>
          <w:lang w:val="ru-RU"/>
          <w:specVanish w:val="0"/>
        </w:rPr>
        <w:t xml:space="preserve"> Регламент за </w:t>
      </w:r>
      <w:proofErr w:type="spellStart"/>
      <w:r w:rsidRPr="004A0780">
        <w:rPr>
          <w:rStyle w:val="alt2"/>
          <w:lang w:val="ru-RU"/>
          <w:specVanish w:val="0"/>
        </w:rPr>
        <w:t>изпълнение</w:t>
      </w:r>
      <w:proofErr w:type="spellEnd"/>
      <w:r w:rsidRPr="004A0780">
        <w:rPr>
          <w:rStyle w:val="alt2"/>
          <w:lang w:val="ru-RU"/>
          <w:specVanish w:val="0"/>
        </w:rPr>
        <w:t xml:space="preserve"> (ЕС) </w:t>
      </w:r>
      <w:r w:rsidRPr="004A0780">
        <w:rPr>
          <w:rStyle w:val="alt2"/>
          <w:lang w:val="bg-BG"/>
          <w:specVanish w:val="0"/>
        </w:rPr>
        <w:t>№</w:t>
      </w:r>
      <w:r w:rsidRPr="004A0780">
        <w:rPr>
          <w:rStyle w:val="alt2"/>
          <w:lang w:val="ru-RU"/>
          <w:specVanish w:val="0"/>
        </w:rPr>
        <w:t xml:space="preserve"> 809/2014 или по чл. 35 </w:t>
      </w:r>
      <w:r w:rsidRPr="004A0780">
        <w:rPr>
          <w:rStyle w:val="alt2"/>
          <w:lang w:val="bg-BG"/>
          <w:specVanish w:val="0"/>
        </w:rPr>
        <w:t xml:space="preserve">от </w:t>
      </w:r>
      <w:proofErr w:type="spellStart"/>
      <w:r w:rsidRPr="004A0780">
        <w:rPr>
          <w:rStyle w:val="alt2"/>
          <w:lang w:val="ru-RU"/>
          <w:specVanish w:val="0"/>
        </w:rPr>
        <w:t>Делегиран</w:t>
      </w:r>
      <w:proofErr w:type="spellEnd"/>
      <w:r w:rsidRPr="004A0780">
        <w:rPr>
          <w:rStyle w:val="alt2"/>
          <w:lang w:val="ru-RU"/>
          <w:specVanish w:val="0"/>
        </w:rPr>
        <w:t xml:space="preserve"> </w:t>
      </w:r>
      <w:hyperlink r:id="rId15" w:history="1">
        <w:r w:rsidRPr="004A0780">
          <w:rPr>
            <w:rStyle w:val="a5"/>
            <w:lang w:val="ru-RU"/>
          </w:rPr>
          <w:t xml:space="preserve">регламент (ЕС) </w:t>
        </w:r>
        <w:r w:rsidRPr="004A0780">
          <w:rPr>
            <w:rStyle w:val="alt2"/>
            <w:lang w:val="bg-BG"/>
            <w:specVanish w:val="0"/>
          </w:rPr>
          <w:t>№</w:t>
        </w:r>
        <w:r w:rsidRPr="004A0780">
          <w:rPr>
            <w:rStyle w:val="a5"/>
            <w:lang w:val="ru-RU"/>
          </w:rPr>
          <w:t xml:space="preserve"> 640/2014</w:t>
        </w:r>
      </w:hyperlink>
      <w:r w:rsidRPr="004A0780">
        <w:rPr>
          <w:rFonts w:cs="Times New Roman"/>
          <w:szCs w:val="24"/>
          <w:shd w:val="clear" w:color="auto" w:fill="FEFEFE"/>
          <w:lang w:val="bg-BG"/>
        </w:rPr>
        <w:t>,</w:t>
      </w:r>
      <w:r w:rsidRPr="004A0780">
        <w:rPr>
          <w:rFonts w:cs="Times New Roman"/>
          <w:szCs w:val="24"/>
          <w:lang w:val="bg-BG"/>
        </w:rPr>
        <w:t xml:space="preserve"> </w:t>
      </w:r>
      <w:r w:rsidRPr="004A0780">
        <w:rPr>
          <w:rFonts w:cs="Times New Roman"/>
          <w:iCs/>
          <w:szCs w:val="24"/>
          <w:lang w:val="bg-BG"/>
        </w:rPr>
        <w:t xml:space="preserve">както и съгласно Наредбата № 4 от 30.05. 2018 г. </w:t>
      </w:r>
    </w:p>
    <w:p w14:paraId="39508EB8" w14:textId="48D92F99"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(2)</w:t>
      </w:r>
      <w:r w:rsidRPr="004A0780">
        <w:rPr>
          <w:rFonts w:cs="Times New Roman"/>
          <w:szCs w:val="24"/>
          <w:lang w:val="bg-BG"/>
        </w:rPr>
        <w:t xml:space="preserve"> Когато </w:t>
      </w:r>
      <w:r w:rsidRPr="004A0780">
        <w:rPr>
          <w:rFonts w:cs="Times New Roman"/>
          <w:b/>
          <w:szCs w:val="24"/>
          <w:lang w:val="bg-BG"/>
        </w:rPr>
        <w:t xml:space="preserve">БЕНЕФИЦИЕНТЪТ </w:t>
      </w:r>
      <w:r w:rsidRPr="004A0780">
        <w:rPr>
          <w:rFonts w:cs="Times New Roman"/>
          <w:szCs w:val="24"/>
          <w:lang w:val="bg-BG"/>
        </w:rPr>
        <w:t xml:space="preserve">не изпълни задължението си да започне изпълнението на одобрената инвестиция в срока по чл. 6, ал. </w:t>
      </w:r>
      <w:r w:rsidR="000C3867">
        <w:rPr>
          <w:rFonts w:cs="Times New Roman"/>
          <w:szCs w:val="24"/>
          <w:lang w:val="bg-BG"/>
        </w:rPr>
        <w:t>5</w:t>
      </w:r>
      <w:r w:rsidRPr="004A0780">
        <w:rPr>
          <w:rFonts w:cs="Times New Roman"/>
          <w:szCs w:val="24"/>
          <w:lang w:val="bg-BG"/>
        </w:rPr>
        <w:t>, т. 1</w:t>
      </w:r>
      <w:r w:rsidR="00B36265" w:rsidRPr="004A0780">
        <w:rPr>
          <w:rFonts w:cs="Times New Roman"/>
          <w:szCs w:val="24"/>
          <w:lang w:val="bg-BG"/>
        </w:rPr>
        <w:t>, 2</w:t>
      </w:r>
      <w:r w:rsidRPr="004A0780">
        <w:rPr>
          <w:rFonts w:cs="Times New Roman"/>
          <w:szCs w:val="24"/>
          <w:lang w:val="bg-BG"/>
        </w:rPr>
        <w:t xml:space="preserve"> или </w:t>
      </w:r>
      <w:r w:rsidR="00B36265" w:rsidRPr="004A0780">
        <w:rPr>
          <w:rFonts w:cs="Times New Roman"/>
          <w:szCs w:val="24"/>
          <w:lang w:val="bg-BG"/>
        </w:rPr>
        <w:t>3</w:t>
      </w:r>
      <w:r w:rsidRPr="004A0780">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14:paraId="627FFC03"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(3)</w:t>
      </w:r>
      <w:r w:rsidRPr="004A0780">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4A0780">
        <w:rPr>
          <w:rFonts w:cs="Times New Roman"/>
          <w:b/>
          <w:szCs w:val="24"/>
          <w:lang w:val="bg-BG"/>
        </w:rPr>
        <w:t>БЕНЕФИЦИЕНТЪТ</w:t>
      </w:r>
      <w:r w:rsidRPr="004A0780">
        <w:rPr>
          <w:rFonts w:cs="Times New Roman"/>
          <w:szCs w:val="24"/>
          <w:lang w:val="bg-BG"/>
        </w:rPr>
        <w:t xml:space="preserve"> заяви изрично пред </w:t>
      </w:r>
      <w:r w:rsidRPr="004A0780">
        <w:rPr>
          <w:rFonts w:cs="Times New Roman"/>
          <w:b/>
          <w:szCs w:val="24"/>
          <w:lang w:val="bg-BG"/>
        </w:rPr>
        <w:t>ФОНДА</w:t>
      </w:r>
      <w:r w:rsidRPr="004A0780">
        <w:rPr>
          <w:rFonts w:cs="Times New Roman"/>
          <w:szCs w:val="24"/>
          <w:lang w:val="bg-BG"/>
        </w:rPr>
        <w:t xml:space="preserve">, че се отказва от помощта по договора. </w:t>
      </w:r>
    </w:p>
    <w:p w14:paraId="62F3F0C1" w14:textId="64603611"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(4)</w:t>
      </w:r>
      <w:r w:rsidRPr="004A0780">
        <w:rPr>
          <w:rFonts w:cs="Times New Roman"/>
          <w:szCs w:val="24"/>
          <w:lang w:val="bg-BG"/>
        </w:rPr>
        <w:t xml:space="preserve"> В случай, че изявлението за отказ от финансовата помощ е направено след изтичане на срока по ал. 3, но не по-късно от съответния срок по чл. 6, ал. </w:t>
      </w:r>
      <w:r w:rsidR="004F1302">
        <w:rPr>
          <w:rFonts w:cs="Times New Roman"/>
          <w:szCs w:val="24"/>
          <w:lang w:val="bg-BG"/>
        </w:rPr>
        <w:t>5</w:t>
      </w:r>
      <w:r w:rsidRPr="004A0780">
        <w:rPr>
          <w:rFonts w:cs="Times New Roman"/>
          <w:szCs w:val="24"/>
          <w:lang w:val="bg-BG"/>
        </w:rPr>
        <w:t>, т. 1</w:t>
      </w:r>
      <w:r w:rsidR="00B36265" w:rsidRPr="004A0780">
        <w:rPr>
          <w:rFonts w:cs="Times New Roman"/>
          <w:szCs w:val="24"/>
          <w:lang w:val="bg-BG"/>
        </w:rPr>
        <w:t>, 2</w:t>
      </w:r>
      <w:r w:rsidRPr="004A0780">
        <w:rPr>
          <w:rFonts w:cs="Times New Roman"/>
          <w:szCs w:val="24"/>
          <w:lang w:val="bg-BG"/>
        </w:rPr>
        <w:t xml:space="preserve"> или </w:t>
      </w:r>
      <w:r w:rsidR="00B36265" w:rsidRPr="004A0780">
        <w:rPr>
          <w:rFonts w:cs="Times New Roman"/>
          <w:szCs w:val="24"/>
          <w:lang w:val="bg-BG"/>
        </w:rPr>
        <w:t>3</w:t>
      </w:r>
      <w:r w:rsidRPr="004A0780">
        <w:rPr>
          <w:rFonts w:cs="Times New Roman"/>
          <w:szCs w:val="24"/>
          <w:lang w:val="bg-BG"/>
        </w:rPr>
        <w:t xml:space="preserve"> от договора, </w:t>
      </w:r>
      <w:r w:rsidRPr="004A0780">
        <w:rPr>
          <w:rFonts w:cs="Times New Roman"/>
          <w:b/>
          <w:szCs w:val="24"/>
          <w:lang w:val="bg-BG"/>
        </w:rPr>
        <w:t>БЕНЕФИЦИЕНТЪТ</w:t>
      </w:r>
      <w:r w:rsidRPr="004A0780">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 </w:t>
      </w:r>
    </w:p>
    <w:p w14:paraId="43680B02" w14:textId="77777777" w:rsidR="000A2D4E" w:rsidRPr="004A0780" w:rsidRDefault="000A2D4E" w:rsidP="000A2D4E">
      <w:pPr>
        <w:pStyle w:val="a9"/>
        <w:tabs>
          <w:tab w:val="left" w:pos="851"/>
        </w:tabs>
        <w:ind w:firstLine="709"/>
        <w:rPr>
          <w:rFonts w:cs="Times New Roman"/>
          <w:szCs w:val="24"/>
          <w:lang w:val="bg-BG"/>
        </w:rPr>
      </w:pPr>
      <w:r w:rsidRPr="004A0780">
        <w:rPr>
          <w:rFonts w:cs="Times New Roman"/>
          <w:b/>
          <w:szCs w:val="24"/>
          <w:lang w:val="bg-BG"/>
        </w:rPr>
        <w:t xml:space="preserve"> (5)</w:t>
      </w:r>
      <w:r w:rsidRPr="004A0780">
        <w:rPr>
          <w:rFonts w:cs="Times New Roman"/>
          <w:szCs w:val="24"/>
          <w:lang w:val="bg-BG"/>
        </w:rPr>
        <w:t xml:space="preserve"> При наложена финансова корекция за установени нарушения на ЗУСЕСИФ и </w:t>
      </w:r>
      <w:proofErr w:type="spellStart"/>
      <w:r w:rsidRPr="004A0780">
        <w:rPr>
          <w:rFonts w:cs="Times New Roman"/>
          <w:szCs w:val="24"/>
          <w:lang w:val="bg-BG"/>
        </w:rPr>
        <w:t>подазаконовите</w:t>
      </w:r>
      <w:proofErr w:type="spellEnd"/>
      <w:r w:rsidRPr="004A0780">
        <w:rPr>
          <w:rFonts w:cs="Times New Roman"/>
          <w:szCs w:val="24"/>
          <w:lang w:val="bg-BG"/>
        </w:rPr>
        <w:t xml:space="preserve"> нормативни актове за неговото прилагане, </w:t>
      </w:r>
      <w:r w:rsidRPr="004A0780">
        <w:rPr>
          <w:rFonts w:cs="Times New Roman"/>
          <w:b/>
          <w:szCs w:val="24"/>
          <w:lang w:val="bg-BG"/>
        </w:rPr>
        <w:t>БЕНЕФИЦИЕНТЪТ</w:t>
      </w:r>
      <w:r w:rsidRPr="004A0780">
        <w:rPr>
          <w:rFonts w:cs="Times New Roman"/>
          <w:szCs w:val="24"/>
          <w:lang w:val="bg-BG"/>
        </w:rPr>
        <w:t xml:space="preserve">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4A0780">
        <w:rPr>
          <w:rStyle w:val="a6"/>
          <w:sz w:val="24"/>
          <w:szCs w:val="24"/>
          <w:lang w:val="bg-BG"/>
        </w:rPr>
        <w:t xml:space="preserve">85, ал. 2 </w:t>
      </w:r>
      <w:r w:rsidRPr="004A0780">
        <w:rPr>
          <w:rFonts w:cs="Times New Roman"/>
          <w:szCs w:val="24"/>
          <w:lang w:val="bg-BG"/>
        </w:rPr>
        <w:t xml:space="preserve">от Наредба № 22 от 14.12.2015 г.  </w:t>
      </w:r>
    </w:p>
    <w:p w14:paraId="097B1EFA" w14:textId="77777777" w:rsidR="000A2D4E" w:rsidRPr="004A0780" w:rsidRDefault="000A2D4E" w:rsidP="000A2D4E">
      <w:pPr>
        <w:pStyle w:val="a9"/>
        <w:tabs>
          <w:tab w:val="left" w:pos="851"/>
        </w:tabs>
        <w:ind w:firstLine="709"/>
        <w:rPr>
          <w:rFonts w:cs="Times New Roman"/>
          <w:szCs w:val="24"/>
          <w:lang w:val="bg-BG"/>
        </w:rPr>
      </w:pPr>
      <w:r w:rsidRPr="004A0780">
        <w:rPr>
          <w:rFonts w:cs="Times New Roman"/>
          <w:b/>
          <w:szCs w:val="24"/>
          <w:lang w:val="bg-BG"/>
        </w:rPr>
        <w:t xml:space="preserve"> (6)</w:t>
      </w:r>
      <w:r w:rsidRPr="004A0780">
        <w:rPr>
          <w:rFonts w:cs="Times New Roman"/>
          <w:szCs w:val="24"/>
          <w:lang w:val="bg-BG"/>
        </w:rPr>
        <w:t xml:space="preserve"> Когато след изплащане на помощта </w:t>
      </w:r>
      <w:r w:rsidRPr="004A0780">
        <w:rPr>
          <w:rFonts w:cs="Times New Roman"/>
          <w:b/>
          <w:szCs w:val="24"/>
          <w:lang w:val="bg-BG"/>
        </w:rPr>
        <w:t>БЕНЕФИЦИЕНТЪТ</w:t>
      </w:r>
      <w:r w:rsidRPr="004A0780">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 </w:t>
      </w:r>
      <w:r w:rsidR="00F95CA0" w:rsidRPr="004A0780">
        <w:rPr>
          <w:rFonts w:cs="Times New Roman"/>
          <w:szCs w:val="24"/>
          <w:lang w:val="bg-BG"/>
        </w:rPr>
        <w:t xml:space="preserve">Указанията </w:t>
      </w:r>
      <w:r w:rsidR="00F95CA0" w:rsidRPr="004A0780">
        <w:rPr>
          <w:szCs w:val="24"/>
          <w:lang w:val="bg-BG"/>
        </w:rPr>
        <w:t xml:space="preserve">за приложимия режим на държавни помощи по мерки, финансирани от Програмата за развитие на селските райони  2014 - 2020 г. в </w:t>
      </w:r>
      <w:r w:rsidR="00F95CA0" w:rsidRPr="004A0780">
        <w:rPr>
          <w:szCs w:val="24"/>
          <w:lang w:val="bg-BG"/>
        </w:rPr>
        <w:lastRenderedPageBreak/>
        <w:t xml:space="preserve">стратегиите за Водено от общностите местно развитие </w:t>
      </w:r>
      <w:r w:rsidR="00F95CA0" w:rsidRPr="004A0780">
        <w:rPr>
          <w:szCs w:val="24"/>
          <w:lang w:val="ru-RU"/>
        </w:rPr>
        <w:t xml:space="preserve">и условия, </w:t>
      </w:r>
      <w:proofErr w:type="spellStart"/>
      <w:r w:rsidR="00F95CA0" w:rsidRPr="004A0780">
        <w:rPr>
          <w:szCs w:val="24"/>
          <w:lang w:val="ru-RU"/>
        </w:rPr>
        <w:t>произтичащи</w:t>
      </w:r>
      <w:proofErr w:type="spellEnd"/>
      <w:r w:rsidR="00F95CA0" w:rsidRPr="004A0780">
        <w:rPr>
          <w:szCs w:val="24"/>
          <w:lang w:val="ru-RU"/>
        </w:rPr>
        <w:t xml:space="preserve"> от него, </w:t>
      </w:r>
      <w:proofErr w:type="spellStart"/>
      <w:r w:rsidR="00F95CA0" w:rsidRPr="004A0780">
        <w:rPr>
          <w:szCs w:val="24"/>
          <w:lang w:val="ru-RU"/>
        </w:rPr>
        <w:t>съставляващи</w:t>
      </w:r>
      <w:proofErr w:type="spellEnd"/>
      <w:r w:rsidR="00F95CA0" w:rsidRPr="004A0780">
        <w:rPr>
          <w:szCs w:val="24"/>
          <w:lang w:val="ru-RU"/>
        </w:rPr>
        <w:t xml:space="preserve"> </w:t>
      </w:r>
      <w:r w:rsidR="00F95CA0" w:rsidRPr="004A0780">
        <w:rPr>
          <w:szCs w:val="24"/>
          <w:lang w:val="bg-BG"/>
        </w:rPr>
        <w:t>Приложение към Заповед № РД 09-778/20.08.2018 г. на министъра на земеделието, храните и горите</w:t>
      </w:r>
      <w:r w:rsidR="00584AF4" w:rsidRPr="004A0780">
        <w:rPr>
          <w:szCs w:val="24"/>
          <w:lang w:val="bg-BG"/>
        </w:rPr>
        <w:t>,</w:t>
      </w:r>
      <w:r w:rsidR="00F95CA0" w:rsidRPr="004A0780">
        <w:rPr>
          <w:szCs w:val="24"/>
          <w:lang w:val="bg-BG"/>
        </w:rPr>
        <w:t xml:space="preserve"> </w:t>
      </w:r>
      <w:r w:rsidRPr="004A0780">
        <w:rPr>
          <w:rFonts w:cs="Times New Roman"/>
          <w:szCs w:val="24"/>
          <w:lang w:val="bg-BG"/>
        </w:rPr>
        <w:t xml:space="preserve">Условията за изпълнение или приложим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 посочен в „Условия за възстановяване на получената финансова помощ  при неспазване на критерии за допустимост, ангажименти и други задължения по </w:t>
      </w:r>
      <w:proofErr w:type="spellStart"/>
      <w:r w:rsidRPr="004A0780">
        <w:rPr>
          <w:rFonts w:cs="Times New Roman"/>
          <w:szCs w:val="24"/>
          <w:lang w:val="bg-BG"/>
        </w:rPr>
        <w:t>подмярка</w:t>
      </w:r>
      <w:proofErr w:type="spellEnd"/>
      <w:r w:rsidRPr="004A0780">
        <w:rPr>
          <w:rFonts w:cs="Times New Roman"/>
          <w:szCs w:val="24"/>
          <w:lang w:val="bg-BG"/>
        </w:rPr>
        <w:t xml:space="preserve"> 19.2 от ПРСР 2014-2020”, утвърдени от изпълнителния директор на </w:t>
      </w:r>
      <w:r w:rsidRPr="004A0780">
        <w:rPr>
          <w:rFonts w:cs="Times New Roman"/>
          <w:b/>
          <w:szCs w:val="24"/>
          <w:lang w:val="bg-BG"/>
        </w:rPr>
        <w:t>ФОНДА</w:t>
      </w:r>
      <w:r w:rsidRPr="004A0780">
        <w:rPr>
          <w:rFonts w:cs="Times New Roman"/>
          <w:szCs w:val="24"/>
          <w:lang w:val="bg-BG"/>
        </w:rPr>
        <w:t xml:space="preserve"> и публикувани на интернет страницата на ДФЗ (</w:t>
      </w:r>
      <w:hyperlink r:id="rId16" w:history="1">
        <w:r w:rsidRPr="004A0780">
          <w:rPr>
            <w:rStyle w:val="a5"/>
            <w:rFonts w:cs="Times New Roman"/>
            <w:szCs w:val="24"/>
          </w:rPr>
          <w:t>www</w:t>
        </w:r>
        <w:r w:rsidRPr="004A0780">
          <w:rPr>
            <w:rStyle w:val="a5"/>
            <w:rFonts w:cs="Times New Roman"/>
            <w:szCs w:val="24"/>
            <w:lang w:val="ru-RU"/>
          </w:rPr>
          <w:t>.</w:t>
        </w:r>
        <w:proofErr w:type="spellStart"/>
        <w:r w:rsidRPr="004A0780">
          <w:rPr>
            <w:rStyle w:val="a5"/>
            <w:rFonts w:cs="Times New Roman"/>
            <w:szCs w:val="24"/>
          </w:rPr>
          <w:t>dfz</w:t>
        </w:r>
        <w:proofErr w:type="spellEnd"/>
        <w:r w:rsidRPr="004A0780">
          <w:rPr>
            <w:rStyle w:val="a5"/>
            <w:rFonts w:cs="Times New Roman"/>
            <w:szCs w:val="24"/>
            <w:lang w:val="ru-RU"/>
          </w:rPr>
          <w:t>.</w:t>
        </w:r>
        <w:proofErr w:type="spellStart"/>
        <w:r w:rsidRPr="004A0780">
          <w:rPr>
            <w:rStyle w:val="a5"/>
            <w:rFonts w:cs="Times New Roman"/>
            <w:szCs w:val="24"/>
          </w:rPr>
          <w:t>bg</w:t>
        </w:r>
        <w:proofErr w:type="spellEnd"/>
      </w:hyperlink>
      <w:r w:rsidRPr="004A0780">
        <w:rPr>
          <w:rFonts w:cs="Times New Roman"/>
          <w:szCs w:val="24"/>
          <w:lang w:val="bg-BG"/>
        </w:rPr>
        <w:t>).</w:t>
      </w:r>
    </w:p>
    <w:p w14:paraId="536008BA"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r>
      <w:r w:rsidRPr="004A0780">
        <w:rPr>
          <w:rFonts w:cs="Times New Roman"/>
          <w:b/>
          <w:szCs w:val="24"/>
          <w:lang w:val="bg-BG"/>
        </w:rPr>
        <w:t>Чл. 23. (1)</w:t>
      </w:r>
      <w:r w:rsidRPr="004A0780">
        <w:rPr>
          <w:rFonts w:cs="Times New Roman"/>
          <w:szCs w:val="24"/>
          <w:lang w:val="bg-BG"/>
        </w:rPr>
        <w:t xml:space="preserve"> В случаите по чл. 20, ал. 2, т. 1 и 2 </w:t>
      </w:r>
      <w:r w:rsidRPr="004A0780">
        <w:rPr>
          <w:rFonts w:cs="Times New Roman"/>
          <w:b/>
          <w:szCs w:val="24"/>
          <w:lang w:val="bg-BG"/>
        </w:rPr>
        <w:t>БЕНЕФИЦИЕНТЪТ</w:t>
      </w:r>
      <w:r w:rsidRPr="004A0780">
        <w:rPr>
          <w:rFonts w:cs="Times New Roman"/>
          <w:szCs w:val="24"/>
          <w:lang w:val="bg-BG"/>
        </w:rPr>
        <w:t xml:space="preserve"> дължи връщане на полученото авансово плащане (ако такова е изплатено, ведно със законна лихва върху него от датата на получаването му. </w:t>
      </w:r>
      <w:r w:rsidRPr="004A0780">
        <w:rPr>
          <w:rFonts w:cs="Times New Roman"/>
          <w:szCs w:val="24"/>
          <w:lang w:val="bg-BG"/>
        </w:rPr>
        <w:tab/>
      </w:r>
    </w:p>
    <w:p w14:paraId="263BB258"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r>
      <w:r w:rsidRPr="004A0780">
        <w:rPr>
          <w:rFonts w:cs="Times New Roman"/>
          <w:b/>
          <w:szCs w:val="24"/>
          <w:lang w:val="bg-BG"/>
        </w:rPr>
        <w:t>(2)</w:t>
      </w:r>
      <w:r w:rsidRPr="004A0780">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4A0780">
        <w:rPr>
          <w:rFonts w:cs="Times New Roman"/>
          <w:b/>
          <w:szCs w:val="24"/>
          <w:lang w:val="bg-BG"/>
        </w:rPr>
        <w:t>БЕНЕФИЦИЕНТЪТ</w:t>
      </w:r>
      <w:r w:rsidRPr="004A0780">
        <w:rPr>
          <w:rFonts w:cs="Times New Roman"/>
          <w:szCs w:val="24"/>
          <w:lang w:val="bg-BG"/>
        </w:rPr>
        <w:t xml:space="preserve"> дължи връщане на разликата.</w:t>
      </w:r>
    </w:p>
    <w:p w14:paraId="5B35AD96"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r>
      <w:r w:rsidRPr="004A0780">
        <w:rPr>
          <w:rFonts w:cs="Times New Roman"/>
          <w:b/>
          <w:szCs w:val="24"/>
          <w:lang w:val="bg-BG"/>
        </w:rPr>
        <w:t>(3)</w:t>
      </w:r>
      <w:r w:rsidRPr="004A0780">
        <w:rPr>
          <w:rFonts w:cs="Times New Roman"/>
          <w:szCs w:val="24"/>
          <w:lang w:val="bg-BG"/>
        </w:rPr>
        <w:t xml:space="preserve"> В случай на пълен отказ по искане за окончателно плащане, </w:t>
      </w:r>
      <w:r w:rsidRPr="004A0780">
        <w:rPr>
          <w:rFonts w:cs="Times New Roman"/>
          <w:b/>
          <w:szCs w:val="24"/>
          <w:lang w:val="bg-BG"/>
        </w:rPr>
        <w:t>БЕНЕФИЦИЕНТЪТ</w:t>
      </w:r>
      <w:r w:rsidRPr="004A0780">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14:paraId="3551489B" w14:textId="77777777" w:rsidR="000A2D4E" w:rsidRPr="004A0780" w:rsidRDefault="000A2D4E" w:rsidP="000A2D4E">
      <w:pPr>
        <w:pStyle w:val="a9"/>
        <w:tabs>
          <w:tab w:val="center" w:pos="0"/>
        </w:tabs>
        <w:ind w:firstLine="720"/>
        <w:rPr>
          <w:lang w:val="ru-RU"/>
        </w:rPr>
      </w:pPr>
      <w:r w:rsidRPr="004A0780">
        <w:rPr>
          <w:b/>
          <w:lang w:val="bg-BG"/>
        </w:rPr>
        <w:t>Чл. 24.</w:t>
      </w:r>
      <w:r w:rsidRPr="004A0780">
        <w:rPr>
          <w:lang w:val="bg-BG"/>
        </w:rPr>
        <w:t xml:space="preserve"> </w:t>
      </w:r>
      <w:r w:rsidRPr="004A0780">
        <w:rPr>
          <w:lang w:val="ru-RU"/>
        </w:rPr>
        <w:t xml:space="preserve">На </w:t>
      </w:r>
      <w:proofErr w:type="spellStart"/>
      <w:r w:rsidRPr="004A0780">
        <w:rPr>
          <w:lang w:val="ru-RU"/>
        </w:rPr>
        <w:t>възстановяване</w:t>
      </w:r>
      <w:proofErr w:type="spellEnd"/>
      <w:r w:rsidRPr="004A0780">
        <w:rPr>
          <w:lang w:val="ru-RU"/>
        </w:rPr>
        <w:t xml:space="preserve"> подлежат и </w:t>
      </w:r>
      <w:proofErr w:type="spellStart"/>
      <w:r w:rsidRPr="004A0780">
        <w:rPr>
          <w:lang w:val="ru-RU"/>
        </w:rPr>
        <w:t>всички</w:t>
      </w:r>
      <w:proofErr w:type="spellEnd"/>
      <w:r w:rsidRPr="004A0780">
        <w:rPr>
          <w:lang w:val="ru-RU"/>
        </w:rPr>
        <w:t xml:space="preserve"> средства, </w:t>
      </w:r>
      <w:proofErr w:type="spellStart"/>
      <w:r w:rsidRPr="004A0780">
        <w:rPr>
          <w:lang w:val="ru-RU"/>
        </w:rPr>
        <w:t>произтичащи</w:t>
      </w:r>
      <w:proofErr w:type="spellEnd"/>
      <w:r w:rsidRPr="004A0780">
        <w:rPr>
          <w:lang w:val="ru-RU"/>
        </w:rPr>
        <w:t xml:space="preserve"> от </w:t>
      </w:r>
      <w:proofErr w:type="spellStart"/>
      <w:r w:rsidRPr="004A0780">
        <w:rPr>
          <w:lang w:val="ru-RU"/>
        </w:rPr>
        <w:t>разходи</w:t>
      </w:r>
      <w:proofErr w:type="spellEnd"/>
      <w:r w:rsidRPr="004A0780">
        <w:rPr>
          <w:lang w:val="ru-RU"/>
        </w:rPr>
        <w:t xml:space="preserve">, </w:t>
      </w:r>
      <w:proofErr w:type="spellStart"/>
      <w:r w:rsidRPr="004A0780">
        <w:rPr>
          <w:lang w:val="ru-RU"/>
        </w:rPr>
        <w:t>които</w:t>
      </w:r>
      <w:proofErr w:type="spellEnd"/>
      <w:r w:rsidRPr="004A0780">
        <w:rPr>
          <w:lang w:val="ru-RU"/>
        </w:rPr>
        <w:t xml:space="preserve"> </w:t>
      </w:r>
      <w:proofErr w:type="spellStart"/>
      <w:r w:rsidRPr="004A0780">
        <w:rPr>
          <w:lang w:val="ru-RU"/>
        </w:rPr>
        <w:t>са</w:t>
      </w:r>
      <w:proofErr w:type="spellEnd"/>
      <w:r w:rsidRPr="004A0780">
        <w:rPr>
          <w:lang w:val="ru-RU"/>
        </w:rPr>
        <w:t xml:space="preserve"> в </w:t>
      </w:r>
      <w:proofErr w:type="spellStart"/>
      <w:r w:rsidRPr="004A0780">
        <w:rPr>
          <w:lang w:val="ru-RU"/>
        </w:rPr>
        <w:t>резултат</w:t>
      </w:r>
      <w:proofErr w:type="spellEnd"/>
      <w:r w:rsidRPr="004A0780">
        <w:rPr>
          <w:lang w:val="ru-RU"/>
        </w:rPr>
        <w:t xml:space="preserve"> на </w:t>
      </w:r>
      <w:proofErr w:type="spellStart"/>
      <w:r w:rsidRPr="004A0780">
        <w:rPr>
          <w:lang w:val="ru-RU"/>
        </w:rPr>
        <w:t>констатирани</w:t>
      </w:r>
      <w:proofErr w:type="spellEnd"/>
      <w:r w:rsidRPr="004A0780">
        <w:rPr>
          <w:lang w:val="ru-RU"/>
        </w:rPr>
        <w:t xml:space="preserve"> </w:t>
      </w:r>
      <w:proofErr w:type="spellStart"/>
      <w:r w:rsidRPr="004A0780">
        <w:rPr>
          <w:lang w:val="ru-RU"/>
        </w:rPr>
        <w:t>нередности</w:t>
      </w:r>
      <w:proofErr w:type="spellEnd"/>
      <w:r w:rsidRPr="004A0780">
        <w:rPr>
          <w:lang w:val="ru-RU"/>
        </w:rPr>
        <w:t xml:space="preserve">, независимо от </w:t>
      </w:r>
      <w:proofErr w:type="spellStart"/>
      <w:r w:rsidRPr="004A0780">
        <w:rPr>
          <w:lang w:val="ru-RU"/>
        </w:rPr>
        <w:t>датата</w:t>
      </w:r>
      <w:proofErr w:type="spellEnd"/>
      <w:r w:rsidRPr="004A0780">
        <w:rPr>
          <w:lang w:val="ru-RU"/>
        </w:rPr>
        <w:t xml:space="preserve"> </w:t>
      </w:r>
      <w:proofErr w:type="gramStart"/>
      <w:r w:rsidRPr="004A0780">
        <w:rPr>
          <w:lang w:val="ru-RU"/>
        </w:rPr>
        <w:t>на</w:t>
      </w:r>
      <w:proofErr w:type="gramEnd"/>
      <w:r w:rsidRPr="004A0780">
        <w:rPr>
          <w:lang w:val="ru-RU"/>
        </w:rPr>
        <w:t xml:space="preserve"> </w:t>
      </w:r>
      <w:proofErr w:type="spellStart"/>
      <w:r w:rsidRPr="004A0780">
        <w:rPr>
          <w:lang w:val="ru-RU"/>
        </w:rPr>
        <w:t>тяхното</w:t>
      </w:r>
      <w:proofErr w:type="spellEnd"/>
      <w:r w:rsidRPr="004A0780">
        <w:rPr>
          <w:lang w:val="ru-RU"/>
        </w:rPr>
        <w:t xml:space="preserve"> </w:t>
      </w:r>
      <w:proofErr w:type="spellStart"/>
      <w:r w:rsidRPr="004A0780">
        <w:rPr>
          <w:lang w:val="ru-RU"/>
        </w:rPr>
        <w:t>установяване</w:t>
      </w:r>
      <w:proofErr w:type="spellEnd"/>
      <w:r w:rsidRPr="004A0780">
        <w:rPr>
          <w:lang w:val="ru-RU"/>
        </w:rPr>
        <w:t xml:space="preserve">, </w:t>
      </w:r>
      <w:proofErr w:type="spellStart"/>
      <w:r w:rsidRPr="004A0780">
        <w:rPr>
          <w:lang w:val="ru-RU"/>
        </w:rPr>
        <w:t>включително</w:t>
      </w:r>
      <w:proofErr w:type="spellEnd"/>
      <w:r w:rsidRPr="004A0780">
        <w:rPr>
          <w:lang w:val="ru-RU"/>
        </w:rPr>
        <w:t xml:space="preserve"> </w:t>
      </w:r>
      <w:proofErr w:type="spellStart"/>
      <w:r w:rsidRPr="004A0780">
        <w:rPr>
          <w:lang w:val="ru-RU"/>
        </w:rPr>
        <w:t>държавна</w:t>
      </w:r>
      <w:proofErr w:type="spellEnd"/>
      <w:r w:rsidRPr="004A0780">
        <w:rPr>
          <w:lang w:val="ru-RU"/>
        </w:rPr>
        <w:t>/</w:t>
      </w:r>
      <w:proofErr w:type="spellStart"/>
      <w:r w:rsidRPr="004A0780">
        <w:rPr>
          <w:lang w:val="ru-RU"/>
        </w:rPr>
        <w:t>минимална</w:t>
      </w:r>
      <w:proofErr w:type="spellEnd"/>
      <w:r w:rsidRPr="004A0780">
        <w:rPr>
          <w:lang w:val="ru-RU"/>
        </w:rPr>
        <w:t xml:space="preserve"> </w:t>
      </w:r>
      <w:proofErr w:type="spellStart"/>
      <w:r w:rsidRPr="004A0780">
        <w:rPr>
          <w:lang w:val="ru-RU"/>
        </w:rPr>
        <w:t>помощ</w:t>
      </w:r>
      <w:proofErr w:type="spellEnd"/>
      <w:r w:rsidRPr="004A0780">
        <w:rPr>
          <w:lang w:val="ru-RU"/>
        </w:rPr>
        <w:t xml:space="preserve">, </w:t>
      </w:r>
      <w:proofErr w:type="spellStart"/>
      <w:r w:rsidRPr="004A0780">
        <w:rPr>
          <w:lang w:val="ru-RU"/>
        </w:rPr>
        <w:t>предоставена</w:t>
      </w:r>
      <w:proofErr w:type="spellEnd"/>
      <w:r w:rsidRPr="004A0780">
        <w:rPr>
          <w:lang w:val="ru-RU"/>
        </w:rPr>
        <w:t xml:space="preserve"> в нарушение на </w:t>
      </w:r>
      <w:proofErr w:type="spellStart"/>
      <w:r w:rsidRPr="004A0780">
        <w:rPr>
          <w:lang w:val="ru-RU"/>
        </w:rPr>
        <w:t>приложимите</w:t>
      </w:r>
      <w:proofErr w:type="spellEnd"/>
      <w:r w:rsidRPr="004A0780">
        <w:rPr>
          <w:lang w:val="ru-RU"/>
        </w:rPr>
        <w:t xml:space="preserve"> </w:t>
      </w:r>
      <w:proofErr w:type="spellStart"/>
      <w:r w:rsidRPr="004A0780">
        <w:rPr>
          <w:lang w:val="ru-RU"/>
        </w:rPr>
        <w:t>регламенти</w:t>
      </w:r>
      <w:proofErr w:type="spellEnd"/>
      <w:r w:rsidRPr="004A0780">
        <w:rPr>
          <w:lang w:val="ru-RU"/>
        </w:rPr>
        <w:t>.</w:t>
      </w:r>
    </w:p>
    <w:p w14:paraId="0A5B387B"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Чл. 25.</w:t>
      </w:r>
      <w:r w:rsidRPr="004A0780">
        <w:rPr>
          <w:rFonts w:cs="Times New Roman"/>
          <w:szCs w:val="24"/>
          <w:lang w:val="bg-BG"/>
        </w:rPr>
        <w:t xml:space="preserve"> (1) В случай, че </w:t>
      </w:r>
      <w:r w:rsidRPr="004A0780">
        <w:rPr>
          <w:rFonts w:cs="Times New Roman"/>
          <w:b/>
          <w:szCs w:val="24"/>
          <w:lang w:val="bg-BG"/>
        </w:rPr>
        <w:t>ФОНДЪТ</w:t>
      </w:r>
      <w:r w:rsidRPr="004A0780">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Pr="004A0780">
        <w:rPr>
          <w:rFonts w:cs="Times New Roman"/>
          <w:b/>
          <w:szCs w:val="24"/>
          <w:lang w:val="bg-BG"/>
        </w:rPr>
        <w:t>БЕНЕФИЦИЕНТА</w:t>
      </w:r>
      <w:r w:rsidRPr="004A0780">
        <w:rPr>
          <w:rFonts w:cs="Times New Roman"/>
          <w:szCs w:val="24"/>
          <w:lang w:val="bg-BG"/>
        </w:rPr>
        <w:t xml:space="preserve">, включително по други схеми, мерки или програми, администрирани от </w:t>
      </w:r>
      <w:r w:rsidRPr="004A0780">
        <w:rPr>
          <w:rFonts w:cs="Times New Roman"/>
          <w:b/>
          <w:szCs w:val="24"/>
          <w:lang w:val="bg-BG"/>
        </w:rPr>
        <w:t>ФОНДА</w:t>
      </w:r>
      <w:r w:rsidRPr="004A0780">
        <w:rPr>
          <w:rFonts w:cs="Times New Roman"/>
          <w:szCs w:val="24"/>
          <w:lang w:val="bg-BG"/>
        </w:rPr>
        <w:t xml:space="preserve">.  </w:t>
      </w:r>
    </w:p>
    <w:p w14:paraId="689275D0"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(2)</w:t>
      </w:r>
      <w:r w:rsidRPr="004A0780">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4A0780">
        <w:rPr>
          <w:rFonts w:cs="Times New Roman"/>
          <w:b/>
          <w:szCs w:val="24"/>
          <w:lang w:val="bg-BG"/>
        </w:rPr>
        <w:t>ФОНДЪТ</w:t>
      </w:r>
      <w:r w:rsidRPr="004A0780">
        <w:rPr>
          <w:rFonts w:cs="Times New Roman"/>
          <w:szCs w:val="24"/>
          <w:lang w:val="bg-BG"/>
        </w:rPr>
        <w:t xml:space="preserve"> има право да пристъпи незабавно към  упражняване на права по учредените в полза на </w:t>
      </w:r>
      <w:r w:rsidRPr="004A0780">
        <w:rPr>
          <w:rFonts w:cs="Times New Roman"/>
          <w:b/>
          <w:szCs w:val="24"/>
          <w:lang w:val="bg-BG"/>
        </w:rPr>
        <w:t>ФОНДА</w:t>
      </w:r>
      <w:r w:rsidRPr="004A0780">
        <w:rPr>
          <w:rFonts w:cs="Times New Roman"/>
          <w:szCs w:val="24"/>
          <w:lang w:val="bg-BG"/>
        </w:rPr>
        <w:t xml:space="preserve"> обезпечения. </w:t>
      </w:r>
    </w:p>
    <w:p w14:paraId="55BE9011"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(3)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14:paraId="0AA9BE69" w14:textId="77777777" w:rsidR="000A2D4E" w:rsidRPr="004A0780" w:rsidRDefault="000A2D4E" w:rsidP="000A2D4E">
      <w:pPr>
        <w:pStyle w:val="a9"/>
        <w:tabs>
          <w:tab w:val="center" w:pos="0"/>
        </w:tabs>
        <w:rPr>
          <w:rFonts w:cs="Times New Roman"/>
          <w:szCs w:val="24"/>
          <w:lang w:val="bg-BG"/>
        </w:rPr>
      </w:pPr>
      <w:r w:rsidRPr="004A0780">
        <w:rPr>
          <w:rFonts w:cs="Times New Roman"/>
          <w:b/>
          <w:szCs w:val="24"/>
          <w:lang w:val="bg-BG"/>
        </w:rPr>
        <w:tab/>
        <w:t xml:space="preserve">Чл. 26 </w:t>
      </w:r>
      <w:r w:rsidRPr="004A0780">
        <w:rPr>
          <w:rFonts w:cs="Times New Roman"/>
          <w:b/>
          <w:iCs/>
          <w:szCs w:val="24"/>
          <w:lang w:val="bg-BG"/>
        </w:rPr>
        <w:t>(1)</w:t>
      </w:r>
      <w:r w:rsidRPr="004A0780">
        <w:rPr>
          <w:rFonts w:cs="Times New Roman"/>
          <w:b/>
          <w:szCs w:val="24"/>
          <w:lang w:val="bg-BG"/>
        </w:rPr>
        <w:t xml:space="preserve"> БЕНЕФИЦИЕНТЪТ</w:t>
      </w:r>
      <w:r w:rsidRPr="004A0780">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14:paraId="2CFA7AA4" w14:textId="77777777" w:rsidR="000A2D4E" w:rsidRPr="004A0780" w:rsidRDefault="000A2D4E" w:rsidP="000A2D4E">
      <w:pPr>
        <w:pStyle w:val="aff0"/>
        <w:ind w:firstLine="709"/>
        <w:jc w:val="both"/>
        <w:rPr>
          <w:rFonts w:cs="Times New Roman"/>
          <w:iCs/>
          <w:sz w:val="24"/>
          <w:szCs w:val="24"/>
          <w:lang w:val="bg-BG"/>
        </w:rPr>
      </w:pPr>
      <w:r w:rsidRPr="004A0780">
        <w:rPr>
          <w:rFonts w:cs="Times New Roman"/>
          <w:b/>
          <w:iCs/>
          <w:sz w:val="24"/>
          <w:szCs w:val="24"/>
          <w:lang w:val="bg-BG"/>
        </w:rPr>
        <w:t>(2)</w:t>
      </w:r>
      <w:r w:rsidRPr="004A0780">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14:paraId="203FBDC5" w14:textId="77777777" w:rsidR="000A2D4E" w:rsidRPr="004A0780" w:rsidRDefault="000A2D4E" w:rsidP="000A2D4E">
      <w:pPr>
        <w:pStyle w:val="aff0"/>
        <w:ind w:firstLine="709"/>
        <w:jc w:val="both"/>
        <w:rPr>
          <w:rFonts w:cs="Times New Roman"/>
          <w:sz w:val="24"/>
          <w:szCs w:val="24"/>
          <w:lang w:val="bg-BG"/>
        </w:rPr>
      </w:pPr>
      <w:r w:rsidRPr="004A0780">
        <w:rPr>
          <w:rFonts w:cs="Times New Roman"/>
          <w:sz w:val="24"/>
          <w:szCs w:val="24"/>
          <w:lang w:val="bg-BG"/>
        </w:rPr>
        <w:t xml:space="preserve">а) смърт на </w:t>
      </w:r>
      <w:r w:rsidRPr="004A0780">
        <w:rPr>
          <w:rFonts w:cs="Times New Roman"/>
          <w:b/>
          <w:sz w:val="24"/>
          <w:szCs w:val="24"/>
          <w:shd w:val="clear" w:color="auto" w:fill="FEFEFE"/>
          <w:lang w:val="bg-BG"/>
        </w:rPr>
        <w:t>БЕНЕФИЦИЕНТА</w:t>
      </w:r>
      <w:r w:rsidRPr="004A0780">
        <w:rPr>
          <w:rFonts w:cs="Times New Roman"/>
          <w:sz w:val="24"/>
          <w:szCs w:val="24"/>
          <w:lang w:val="bg-BG"/>
        </w:rPr>
        <w:t xml:space="preserve">; </w:t>
      </w:r>
    </w:p>
    <w:p w14:paraId="48600063" w14:textId="77777777" w:rsidR="000A2D4E" w:rsidRPr="004A0780" w:rsidRDefault="000A2D4E" w:rsidP="000A2D4E">
      <w:pPr>
        <w:pStyle w:val="aff0"/>
        <w:ind w:firstLine="709"/>
        <w:jc w:val="both"/>
        <w:rPr>
          <w:rFonts w:cs="Times New Roman"/>
          <w:sz w:val="24"/>
          <w:szCs w:val="24"/>
          <w:lang w:val="bg-BG"/>
        </w:rPr>
      </w:pPr>
      <w:r w:rsidRPr="004A0780">
        <w:rPr>
          <w:rFonts w:cs="Times New Roman"/>
          <w:sz w:val="24"/>
          <w:szCs w:val="24"/>
          <w:lang w:val="bg-BG"/>
        </w:rPr>
        <w:t xml:space="preserve">б) дългосрочна професионална нетрудоспособност на </w:t>
      </w:r>
      <w:r w:rsidRPr="004A0780">
        <w:rPr>
          <w:rFonts w:cs="Times New Roman"/>
          <w:b/>
          <w:sz w:val="24"/>
          <w:szCs w:val="24"/>
          <w:shd w:val="clear" w:color="auto" w:fill="FEFEFE"/>
          <w:lang w:val="bg-BG"/>
        </w:rPr>
        <w:t>БЕНЕФИЦИЕНТА;</w:t>
      </w:r>
      <w:r w:rsidRPr="004A0780">
        <w:rPr>
          <w:rFonts w:cs="Times New Roman"/>
          <w:sz w:val="24"/>
          <w:szCs w:val="24"/>
          <w:lang w:val="bg-BG"/>
        </w:rPr>
        <w:t xml:space="preserve"> </w:t>
      </w:r>
    </w:p>
    <w:p w14:paraId="25FBBD4B" w14:textId="77777777" w:rsidR="000A2D4E" w:rsidRPr="004A0780" w:rsidRDefault="000A2D4E" w:rsidP="000A2D4E">
      <w:pPr>
        <w:pStyle w:val="aff0"/>
        <w:ind w:firstLine="709"/>
        <w:jc w:val="both"/>
        <w:rPr>
          <w:rFonts w:cs="Times New Roman"/>
          <w:sz w:val="24"/>
          <w:szCs w:val="24"/>
          <w:lang w:val="bg-BG"/>
        </w:rPr>
      </w:pPr>
      <w:r w:rsidRPr="004A0780">
        <w:rPr>
          <w:rFonts w:cs="Times New Roman"/>
          <w:sz w:val="24"/>
          <w:szCs w:val="24"/>
          <w:lang w:val="bg-BG"/>
        </w:rPr>
        <w:t xml:space="preserve">в) тежко природно бедствие, което е засегнало сериозно стопанството; </w:t>
      </w:r>
    </w:p>
    <w:p w14:paraId="4599AC3B" w14:textId="77777777" w:rsidR="000A2D4E" w:rsidRPr="004A0780" w:rsidRDefault="000A2D4E" w:rsidP="000A2D4E">
      <w:pPr>
        <w:pStyle w:val="aff0"/>
        <w:ind w:firstLine="709"/>
        <w:jc w:val="both"/>
        <w:rPr>
          <w:rFonts w:cs="Times New Roman"/>
          <w:sz w:val="24"/>
          <w:szCs w:val="24"/>
          <w:lang w:val="bg-BG"/>
        </w:rPr>
      </w:pPr>
      <w:r w:rsidRPr="004A0780">
        <w:rPr>
          <w:rFonts w:cs="Times New Roman"/>
          <w:sz w:val="24"/>
          <w:szCs w:val="24"/>
          <w:lang w:val="bg-BG"/>
        </w:rPr>
        <w:t xml:space="preserve">г) случайно унищожение на постройките за животни на стопанството; </w:t>
      </w:r>
    </w:p>
    <w:p w14:paraId="33711FF0" w14:textId="77777777" w:rsidR="000A2D4E" w:rsidRPr="004A0780" w:rsidRDefault="000A2D4E" w:rsidP="000A2D4E">
      <w:pPr>
        <w:pStyle w:val="aff0"/>
        <w:jc w:val="both"/>
        <w:rPr>
          <w:rFonts w:cs="Times New Roman"/>
          <w:sz w:val="24"/>
          <w:szCs w:val="24"/>
          <w:lang w:val="bg-BG"/>
        </w:rPr>
      </w:pPr>
      <w:r w:rsidRPr="004A0780">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бенефициента;</w:t>
      </w:r>
    </w:p>
    <w:p w14:paraId="15E2FF20" w14:textId="77777777" w:rsidR="000A2D4E" w:rsidRPr="004A0780" w:rsidRDefault="000A2D4E" w:rsidP="000A2D4E">
      <w:pPr>
        <w:pStyle w:val="aff0"/>
        <w:ind w:firstLine="708"/>
        <w:jc w:val="both"/>
        <w:rPr>
          <w:rFonts w:cs="Times New Roman"/>
          <w:sz w:val="24"/>
          <w:szCs w:val="24"/>
          <w:lang w:val="bg-BG"/>
        </w:rPr>
      </w:pPr>
      <w:r w:rsidRPr="004A0780">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4A0780">
        <w:rPr>
          <w:rFonts w:cs="Times New Roman"/>
          <w:sz w:val="24"/>
          <w:szCs w:val="24"/>
          <w:shd w:val="clear" w:color="auto" w:fill="FEFEFE"/>
          <w:lang w:val="bg-BG"/>
        </w:rPr>
        <w:t>проектното предложение</w:t>
      </w:r>
      <w:r w:rsidRPr="004A0780">
        <w:rPr>
          <w:rFonts w:cs="Times New Roman"/>
          <w:sz w:val="24"/>
          <w:szCs w:val="24"/>
          <w:lang w:val="bg-BG"/>
        </w:rPr>
        <w:t>.</w:t>
      </w:r>
    </w:p>
    <w:p w14:paraId="4062264C" w14:textId="77777777" w:rsidR="000A2D4E" w:rsidRPr="004A0780" w:rsidRDefault="000A2D4E" w:rsidP="000A2D4E">
      <w:pPr>
        <w:tabs>
          <w:tab w:val="left" w:pos="142"/>
          <w:tab w:val="left" w:pos="426"/>
        </w:tabs>
        <w:jc w:val="both"/>
        <w:rPr>
          <w:rFonts w:cs="Times New Roman"/>
          <w:sz w:val="24"/>
          <w:szCs w:val="24"/>
          <w:lang w:val="bg-BG"/>
        </w:rPr>
      </w:pPr>
      <w:r w:rsidRPr="004A0780">
        <w:rPr>
          <w:rFonts w:cs="Times New Roman"/>
          <w:sz w:val="24"/>
          <w:szCs w:val="24"/>
          <w:lang w:val="bg-BG"/>
        </w:rPr>
        <w:tab/>
      </w:r>
      <w:r w:rsidRPr="004A0780">
        <w:rPr>
          <w:rFonts w:cs="Times New Roman"/>
          <w:sz w:val="24"/>
          <w:szCs w:val="24"/>
          <w:lang w:val="bg-BG"/>
        </w:rPr>
        <w:tab/>
      </w:r>
      <w:r w:rsidRPr="004A0780">
        <w:rPr>
          <w:rFonts w:cs="Times New Roman"/>
          <w:b/>
          <w:sz w:val="24"/>
          <w:szCs w:val="24"/>
          <w:lang w:val="bg-BG"/>
        </w:rPr>
        <w:tab/>
      </w:r>
      <w:r w:rsidRPr="004A0780">
        <w:rPr>
          <w:rFonts w:cs="Times New Roman"/>
          <w:b/>
          <w:iCs/>
          <w:sz w:val="24"/>
          <w:szCs w:val="24"/>
          <w:lang w:val="bg-BG"/>
        </w:rPr>
        <w:t>(3)</w:t>
      </w:r>
      <w:r w:rsidRPr="004A0780">
        <w:rPr>
          <w:rFonts w:cs="Times New Roman"/>
          <w:iCs/>
          <w:sz w:val="24"/>
          <w:szCs w:val="24"/>
          <w:lang w:val="bg-BG"/>
        </w:rPr>
        <w:t xml:space="preserve"> </w:t>
      </w:r>
      <w:r w:rsidRPr="004A0780">
        <w:rPr>
          <w:rFonts w:cs="Times New Roman"/>
          <w:sz w:val="24"/>
          <w:szCs w:val="24"/>
          <w:lang w:val="bg-BG"/>
        </w:rPr>
        <w:t xml:space="preserve">За настъпването на което и да е обстоятелство по ал. 2 </w:t>
      </w:r>
      <w:r w:rsidRPr="004A0780">
        <w:rPr>
          <w:rFonts w:cs="Times New Roman"/>
          <w:b/>
          <w:sz w:val="24"/>
          <w:szCs w:val="24"/>
          <w:lang w:val="bg-BG"/>
        </w:rPr>
        <w:t xml:space="preserve">БЕНЕФИЦИЕНТЪТ е длъжен да </w:t>
      </w:r>
      <w:r w:rsidRPr="004A0780">
        <w:rPr>
          <w:rFonts w:cs="Times New Roman"/>
          <w:sz w:val="24"/>
          <w:szCs w:val="24"/>
          <w:lang w:val="bg-BG"/>
        </w:rPr>
        <w:t>уведоми писмено</w:t>
      </w:r>
      <w:r w:rsidRPr="004A0780">
        <w:rPr>
          <w:rFonts w:cs="Times New Roman"/>
          <w:b/>
          <w:sz w:val="24"/>
          <w:szCs w:val="24"/>
          <w:lang w:val="bg-BG"/>
        </w:rPr>
        <w:t xml:space="preserve"> ФОНДА</w:t>
      </w:r>
      <w:r w:rsidRPr="004A0780">
        <w:rPr>
          <w:rFonts w:cs="Times New Roman"/>
          <w:sz w:val="24"/>
          <w:szCs w:val="24"/>
          <w:lang w:val="bg-BG"/>
        </w:rPr>
        <w:t xml:space="preserve"> в срок до 15 дни от датата, на която има възможност </w:t>
      </w:r>
      <w:r w:rsidRPr="004A0780">
        <w:rPr>
          <w:rFonts w:cs="Times New Roman"/>
          <w:sz w:val="24"/>
          <w:szCs w:val="24"/>
          <w:lang w:val="bg-BG"/>
        </w:rPr>
        <w:lastRenderedPageBreak/>
        <w:t>да го направи, като представя доказателства за това с надлежни документи, включително, когато е възможно - издадени от компетентен орган.</w:t>
      </w:r>
    </w:p>
    <w:p w14:paraId="106409E1" w14:textId="77777777" w:rsidR="000A2D4E" w:rsidRPr="004A0780" w:rsidRDefault="000A2D4E" w:rsidP="000A2D4E">
      <w:pPr>
        <w:tabs>
          <w:tab w:val="left" w:pos="142"/>
          <w:tab w:val="left" w:pos="426"/>
        </w:tabs>
        <w:jc w:val="both"/>
        <w:rPr>
          <w:rFonts w:cs="Times New Roman"/>
          <w:sz w:val="24"/>
          <w:szCs w:val="24"/>
          <w:lang w:val="bg-BG"/>
        </w:rPr>
      </w:pPr>
      <w:r w:rsidRPr="004A0780">
        <w:rPr>
          <w:rFonts w:cs="Times New Roman"/>
          <w:sz w:val="24"/>
          <w:szCs w:val="24"/>
          <w:lang w:val="bg-BG"/>
        </w:rPr>
        <w:tab/>
      </w:r>
      <w:r w:rsidRPr="004A0780">
        <w:rPr>
          <w:rFonts w:cs="Times New Roman"/>
          <w:sz w:val="24"/>
          <w:szCs w:val="24"/>
          <w:lang w:val="bg-BG"/>
        </w:rPr>
        <w:tab/>
      </w:r>
      <w:r w:rsidRPr="004A0780">
        <w:rPr>
          <w:rFonts w:cs="Times New Roman"/>
          <w:b/>
          <w:sz w:val="24"/>
          <w:szCs w:val="24"/>
          <w:lang w:val="bg-BG"/>
        </w:rPr>
        <w:tab/>
        <w:t>(4)</w:t>
      </w:r>
      <w:r w:rsidRPr="004A0780">
        <w:rPr>
          <w:rFonts w:cs="Times New Roman"/>
          <w:sz w:val="24"/>
          <w:szCs w:val="24"/>
          <w:lang w:val="bg-BG"/>
        </w:rPr>
        <w:t xml:space="preserve"> При неизпълнение на задължението по ал. 3 </w:t>
      </w:r>
      <w:r w:rsidRPr="004A0780">
        <w:rPr>
          <w:rFonts w:cs="Times New Roman"/>
          <w:b/>
          <w:sz w:val="24"/>
          <w:szCs w:val="24"/>
          <w:lang w:val="bg-BG"/>
        </w:rPr>
        <w:t>БЕНЕФИЦИЕНТЪТ</w:t>
      </w:r>
      <w:r w:rsidRPr="004A0780">
        <w:rPr>
          <w:rFonts w:cs="Times New Roman"/>
          <w:sz w:val="24"/>
          <w:szCs w:val="24"/>
          <w:lang w:val="bg-BG"/>
        </w:rPr>
        <w:t xml:space="preserve"> не може да се позовава на непреодолима сила.</w:t>
      </w:r>
    </w:p>
    <w:p w14:paraId="68DBAF2A" w14:textId="77777777" w:rsidR="000A2D4E" w:rsidRPr="004A0780" w:rsidRDefault="000A2D4E" w:rsidP="000A2D4E">
      <w:pPr>
        <w:pStyle w:val="a9"/>
        <w:tabs>
          <w:tab w:val="center" w:pos="0"/>
        </w:tabs>
        <w:ind w:firstLine="720"/>
        <w:rPr>
          <w:rFonts w:cs="Times New Roman"/>
          <w:b/>
          <w:szCs w:val="24"/>
          <w:lang w:val="bg-BG"/>
        </w:rPr>
      </w:pPr>
    </w:p>
    <w:p w14:paraId="4EDBC176" w14:textId="77777777" w:rsidR="000A2D4E" w:rsidRPr="004A0780" w:rsidRDefault="000A2D4E" w:rsidP="000A2D4E">
      <w:pPr>
        <w:pStyle w:val="a9"/>
        <w:tabs>
          <w:tab w:val="center" w:pos="0"/>
        </w:tabs>
        <w:ind w:firstLine="720"/>
        <w:rPr>
          <w:rFonts w:cs="Times New Roman"/>
          <w:b/>
          <w:szCs w:val="24"/>
          <w:lang w:val="bg-BG"/>
        </w:rPr>
      </w:pPr>
      <w:r w:rsidRPr="004A0780">
        <w:rPr>
          <w:rFonts w:cs="Times New Roman"/>
          <w:b/>
          <w:szCs w:val="24"/>
          <w:lang w:val="bg-BG"/>
        </w:rPr>
        <w:tab/>
      </w:r>
      <w:r w:rsidRPr="004A0780">
        <w:rPr>
          <w:rFonts w:cs="Times New Roman"/>
          <w:b/>
          <w:szCs w:val="24"/>
          <w:lang w:val="bg-BG"/>
        </w:rPr>
        <w:tab/>
      </w:r>
      <w:r w:rsidRPr="004A0780">
        <w:rPr>
          <w:rFonts w:cs="Times New Roman"/>
          <w:b/>
          <w:szCs w:val="24"/>
          <w:lang w:val="bg-BG"/>
        </w:rPr>
        <w:tab/>
      </w:r>
      <w:r w:rsidRPr="004A0780">
        <w:rPr>
          <w:rFonts w:cs="Times New Roman"/>
          <w:b/>
          <w:szCs w:val="24"/>
          <w:lang w:val="ru-RU"/>
        </w:rPr>
        <w:t xml:space="preserve"> </w:t>
      </w:r>
      <w:r w:rsidRPr="004A0780">
        <w:rPr>
          <w:rFonts w:cs="Times New Roman"/>
          <w:b/>
          <w:szCs w:val="24"/>
        </w:rPr>
        <w:t>IX</w:t>
      </w:r>
      <w:r w:rsidRPr="004A0780">
        <w:rPr>
          <w:rFonts w:cs="Times New Roman"/>
          <w:b/>
          <w:szCs w:val="24"/>
          <w:lang w:val="bg-BG"/>
        </w:rPr>
        <w:t>. ДРУГИ УСЛОВИЯ</w:t>
      </w:r>
    </w:p>
    <w:p w14:paraId="5F99B896" w14:textId="77777777" w:rsidR="000A2D4E" w:rsidRPr="004A0780" w:rsidRDefault="000A2D4E" w:rsidP="000A2D4E">
      <w:pPr>
        <w:pStyle w:val="a9"/>
        <w:tabs>
          <w:tab w:val="center" w:pos="0"/>
        </w:tabs>
        <w:ind w:firstLine="720"/>
        <w:rPr>
          <w:rFonts w:cs="Times New Roman"/>
          <w:szCs w:val="24"/>
          <w:lang w:val="bg-BG"/>
        </w:rPr>
      </w:pPr>
    </w:p>
    <w:p w14:paraId="274B41D6"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Чл. 27</w:t>
      </w:r>
      <w:r w:rsidRPr="004A0780">
        <w:rPr>
          <w:rFonts w:cs="Times New Roman"/>
          <w:szCs w:val="24"/>
          <w:lang w:val="bg-BG"/>
        </w:rPr>
        <w:t>. По смисъла на този договор:</w:t>
      </w:r>
    </w:p>
    <w:p w14:paraId="0D298570"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а) „актив” е всяко движимо или недвижимо имущество или право, </w:t>
      </w:r>
      <w:proofErr w:type="spellStart"/>
      <w:r w:rsidRPr="004A0780">
        <w:rPr>
          <w:rFonts w:cs="Times New Roman"/>
          <w:szCs w:val="24"/>
          <w:lang w:val="bg-BG"/>
        </w:rPr>
        <w:t>оценимо</w:t>
      </w:r>
      <w:proofErr w:type="spellEnd"/>
      <w:r w:rsidRPr="004A0780">
        <w:rPr>
          <w:rFonts w:cs="Times New Roman"/>
          <w:szCs w:val="24"/>
          <w:lang w:val="bg-BG"/>
        </w:rPr>
        <w:t xml:space="preserve"> в пари;</w:t>
      </w:r>
    </w:p>
    <w:p w14:paraId="0CF0D33C"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б)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4A0780">
        <w:rPr>
          <w:rFonts w:cs="Times New Roman"/>
          <w:b/>
          <w:szCs w:val="24"/>
          <w:lang w:val="bg-BG"/>
        </w:rPr>
        <w:t xml:space="preserve">БЕНЕФИЦИЕНТЪТ </w:t>
      </w:r>
      <w:r w:rsidRPr="004A0780">
        <w:rPr>
          <w:rFonts w:cs="Times New Roman"/>
          <w:szCs w:val="24"/>
          <w:lang w:val="bg-BG"/>
        </w:rPr>
        <w:t xml:space="preserve">е знаел или е бил длъжен да знае и при знанието на които от страна на </w:t>
      </w:r>
      <w:r w:rsidRPr="004A0780">
        <w:rPr>
          <w:rFonts w:cs="Times New Roman"/>
          <w:b/>
          <w:szCs w:val="24"/>
          <w:lang w:val="bg-BG"/>
        </w:rPr>
        <w:t>ФОНДА</w:t>
      </w:r>
      <w:r w:rsidRPr="004A0780">
        <w:rPr>
          <w:rFonts w:cs="Times New Roman"/>
          <w:szCs w:val="24"/>
          <w:lang w:val="bg-BG"/>
        </w:rPr>
        <w:t xml:space="preserve"> договорът не би бил сключен или би бил сключен при различни условия;</w:t>
      </w:r>
    </w:p>
    <w:p w14:paraId="0DE46B75"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в) </w:t>
      </w:r>
      <w:r w:rsidRPr="004A0780">
        <w:rPr>
          <w:rFonts w:cs="Times New Roman"/>
          <w:b/>
          <w:szCs w:val="24"/>
          <w:lang w:val="bg-BG"/>
        </w:rPr>
        <w:t>„№. ........................./..........................”</w:t>
      </w:r>
      <w:r w:rsidRPr="004A0780">
        <w:rPr>
          <w:rFonts w:cs="Times New Roman"/>
          <w:szCs w:val="24"/>
          <w:lang w:val="bg-BG"/>
        </w:rPr>
        <w:t>, поставени в титулната част на Договора, определят неговия номер и дата на осчетоводяване;</w:t>
      </w:r>
    </w:p>
    <w:p w14:paraId="0EFB25FF" w14:textId="5A62BCED"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г) </w:t>
      </w:r>
      <w:r w:rsidRPr="004A0780">
        <w:rPr>
          <w:rFonts w:cs="Times New Roman"/>
          <w:szCs w:val="24"/>
          <w:lang w:val="ru-RU"/>
        </w:rPr>
        <w:t>“</w:t>
      </w:r>
      <w:r w:rsidRPr="004A0780">
        <w:rPr>
          <w:rFonts w:cs="Times New Roman"/>
          <w:szCs w:val="24"/>
          <w:lang w:val="bg-BG"/>
        </w:rPr>
        <w:t xml:space="preserve">надлежни доказателства за започване на изпълнението“ по смисъла на чл. 6, ал. </w:t>
      </w:r>
      <w:r w:rsidR="00B739FC">
        <w:rPr>
          <w:rFonts w:cs="Times New Roman"/>
          <w:szCs w:val="24"/>
          <w:lang w:val="bg-BG"/>
        </w:rPr>
        <w:t>5</w:t>
      </w:r>
      <w:r w:rsidRPr="004A0780">
        <w:rPr>
          <w:rFonts w:cs="Times New Roman"/>
          <w:szCs w:val="24"/>
          <w:lang w:val="bg-BG"/>
        </w:rPr>
        <w:t>, т. 1</w:t>
      </w:r>
      <w:r w:rsidR="00B36265" w:rsidRPr="004A0780">
        <w:rPr>
          <w:rFonts w:cs="Times New Roman"/>
          <w:szCs w:val="24"/>
          <w:lang w:val="bg-BG"/>
        </w:rPr>
        <w:t>, 2</w:t>
      </w:r>
      <w:r w:rsidRPr="004A0780">
        <w:rPr>
          <w:rFonts w:cs="Times New Roman"/>
          <w:szCs w:val="24"/>
          <w:lang w:val="bg-BG"/>
        </w:rPr>
        <w:t xml:space="preserve"> или </w:t>
      </w:r>
      <w:r w:rsidR="00B36265" w:rsidRPr="004A0780">
        <w:rPr>
          <w:rFonts w:cs="Times New Roman"/>
          <w:szCs w:val="24"/>
          <w:lang w:val="bg-BG"/>
        </w:rPr>
        <w:t>3</w:t>
      </w:r>
      <w:r w:rsidRPr="004A0780">
        <w:rPr>
          <w:rFonts w:cs="Times New Roman"/>
          <w:szCs w:val="24"/>
          <w:lang w:val="bg-BG"/>
        </w:rPr>
        <w:t xml:space="preserve"> са: документ за извършено авансово или частично плащане в размер не по-малък от 20 на сто от размера на помощта по чл. </w:t>
      </w:r>
      <w:r w:rsidR="00434AE9" w:rsidRPr="004A0780">
        <w:rPr>
          <w:rFonts w:cs="Times New Roman"/>
          <w:szCs w:val="24"/>
          <w:lang w:val="bg-BG"/>
        </w:rPr>
        <w:t>2</w:t>
      </w:r>
      <w:r w:rsidRPr="004A0780">
        <w:rPr>
          <w:rFonts w:cs="Times New Roman"/>
          <w:szCs w:val="24"/>
          <w:lang w:val="bg-BG"/>
        </w:rPr>
        <w:t xml:space="preserve">, ал. 1, издадена фактура за сума над посочения размер, подписани </w:t>
      </w:r>
      <w:proofErr w:type="spellStart"/>
      <w:r w:rsidRPr="004A0780">
        <w:rPr>
          <w:rFonts w:cs="Times New Roman"/>
          <w:szCs w:val="24"/>
          <w:lang w:val="bg-BG"/>
        </w:rPr>
        <w:t>приемо-предавателни</w:t>
      </w:r>
      <w:proofErr w:type="spellEnd"/>
      <w:r w:rsidRPr="004A0780">
        <w:rPr>
          <w:rFonts w:cs="Times New Roman"/>
          <w:szCs w:val="24"/>
          <w:lang w:val="bg-BG"/>
        </w:rPr>
        <w:t xml:space="preserve"> протоколи за извършени дейности по проекта на стойност не по-малка от посочената или др. подобни документи, удостоверяващи, че </w:t>
      </w:r>
      <w:r w:rsidRPr="004A0780">
        <w:rPr>
          <w:rFonts w:cs="Times New Roman"/>
          <w:b/>
          <w:szCs w:val="24"/>
          <w:lang w:val="bg-BG"/>
        </w:rPr>
        <w:t xml:space="preserve">БЕНЕФИЦИЕНТЪТ </w:t>
      </w:r>
      <w:r w:rsidRPr="004A0780">
        <w:rPr>
          <w:rFonts w:cs="Times New Roman"/>
          <w:szCs w:val="24"/>
          <w:lang w:val="bg-BG"/>
        </w:rPr>
        <w:t>е започнал изпълнението по отношение на инвестиция на стойност не по-малка от 20 на ст</w:t>
      </w:r>
      <w:r w:rsidR="009A77BF" w:rsidRPr="004A0780">
        <w:rPr>
          <w:rFonts w:cs="Times New Roman"/>
          <w:szCs w:val="24"/>
          <w:lang w:val="bg-BG"/>
        </w:rPr>
        <w:t>о от размера на помощта по чл. 2</w:t>
      </w:r>
      <w:r w:rsidRPr="004A0780">
        <w:rPr>
          <w:rFonts w:cs="Times New Roman"/>
          <w:szCs w:val="24"/>
          <w:lang w:val="bg-BG"/>
        </w:rPr>
        <w:t>, ал. 1;</w:t>
      </w:r>
    </w:p>
    <w:p w14:paraId="53ED6DD8"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shd w:val="clear" w:color="auto" w:fill="FEFEFE"/>
          <w:lang w:val="bg-BG"/>
        </w:rPr>
        <w:t>д) „</w:t>
      </w:r>
      <w:r w:rsidRPr="004A0780">
        <w:rPr>
          <w:shd w:val="clear" w:color="auto" w:fill="FEFEFE"/>
          <w:lang w:val="bg-BG"/>
        </w:rPr>
        <w:t>одобрен п</w:t>
      </w:r>
      <w:r w:rsidRPr="004A0780">
        <w:rPr>
          <w:rStyle w:val="legaldocreference"/>
          <w:shd w:val="clear" w:color="auto" w:fill="FEFEFE"/>
          <w:lang w:val="bg-BG"/>
        </w:rPr>
        <w:t>роект</w:t>
      </w:r>
      <w:r w:rsidRPr="004A0780">
        <w:rPr>
          <w:rFonts w:cs="Times New Roman"/>
          <w:szCs w:val="24"/>
          <w:shd w:val="clear" w:color="auto" w:fill="FEFEFE"/>
          <w:lang w:val="bg-BG"/>
        </w:rPr>
        <w:t xml:space="preserve">” </w:t>
      </w:r>
      <w:r w:rsidRPr="004A0780">
        <w:rPr>
          <w:rStyle w:val="alt2"/>
          <w:lang w:val="ru-RU"/>
          <w:specVanish w:val="0"/>
        </w:rPr>
        <w:t xml:space="preserve">е </w:t>
      </w:r>
      <w:r w:rsidRPr="004A0780">
        <w:rPr>
          <w:rStyle w:val="alt2"/>
          <w:lang w:val="bg-BG"/>
          <w:specVanish w:val="0"/>
        </w:rPr>
        <w:t xml:space="preserve">одобрено от МИГ и от </w:t>
      </w:r>
      <w:r w:rsidRPr="004A0780">
        <w:rPr>
          <w:rStyle w:val="alt2"/>
          <w:b/>
          <w:lang w:val="bg-BG"/>
          <w:specVanish w:val="0"/>
        </w:rPr>
        <w:t>ФОНДА</w:t>
      </w:r>
      <w:r w:rsidRPr="004A0780">
        <w:rPr>
          <w:rStyle w:val="alt2"/>
          <w:lang w:val="bg-BG"/>
          <w:specVanish w:val="0"/>
        </w:rPr>
        <w:t xml:space="preserve"> проектно предложение</w:t>
      </w:r>
      <w:r w:rsidRPr="004A0780">
        <w:rPr>
          <w:rStyle w:val="alt2"/>
          <w:lang w:val="ru-RU"/>
          <w:specVanish w:val="0"/>
        </w:rPr>
        <w:t xml:space="preserve"> </w:t>
      </w:r>
      <w:proofErr w:type="spellStart"/>
      <w:r w:rsidRPr="004A0780">
        <w:rPr>
          <w:rStyle w:val="alt2"/>
          <w:lang w:val="ru-RU"/>
          <w:specVanish w:val="0"/>
        </w:rPr>
        <w:t>заедно</w:t>
      </w:r>
      <w:proofErr w:type="spellEnd"/>
      <w:r w:rsidRPr="004A0780">
        <w:rPr>
          <w:rStyle w:val="alt2"/>
          <w:lang w:val="ru-RU"/>
          <w:specVanish w:val="0"/>
        </w:rPr>
        <w:t xml:space="preserve"> с </w:t>
      </w:r>
      <w:proofErr w:type="spellStart"/>
      <w:r w:rsidRPr="004A0780">
        <w:rPr>
          <w:rStyle w:val="alt2"/>
          <w:lang w:val="ru-RU"/>
          <w:specVanish w:val="0"/>
        </w:rPr>
        <w:t>всички</w:t>
      </w:r>
      <w:proofErr w:type="spellEnd"/>
      <w:r w:rsidRPr="004A0780">
        <w:rPr>
          <w:rStyle w:val="alt2"/>
          <w:lang w:val="ru-RU"/>
          <w:specVanish w:val="0"/>
        </w:rPr>
        <w:t xml:space="preserve"> </w:t>
      </w:r>
      <w:proofErr w:type="spellStart"/>
      <w:r w:rsidRPr="004A0780">
        <w:rPr>
          <w:rStyle w:val="alt2"/>
          <w:lang w:val="ru-RU"/>
          <w:specVanish w:val="0"/>
        </w:rPr>
        <w:t>приложени</w:t>
      </w:r>
      <w:proofErr w:type="spellEnd"/>
      <w:r w:rsidRPr="004A0780">
        <w:rPr>
          <w:rStyle w:val="alt2"/>
          <w:lang w:val="ru-RU"/>
          <w:specVanish w:val="0"/>
        </w:rPr>
        <w:t xml:space="preserve"> </w:t>
      </w:r>
      <w:proofErr w:type="spellStart"/>
      <w:r w:rsidRPr="004A0780">
        <w:rPr>
          <w:rStyle w:val="alt2"/>
          <w:lang w:val="ru-RU"/>
          <w:specVanish w:val="0"/>
        </w:rPr>
        <w:t>към</w:t>
      </w:r>
      <w:proofErr w:type="spellEnd"/>
      <w:r w:rsidRPr="004A0780">
        <w:rPr>
          <w:rStyle w:val="alt2"/>
          <w:lang w:val="ru-RU"/>
          <w:specVanish w:val="0"/>
        </w:rPr>
        <w:t xml:space="preserve"> него </w:t>
      </w:r>
      <w:proofErr w:type="spellStart"/>
      <w:r w:rsidRPr="004A0780">
        <w:rPr>
          <w:rStyle w:val="alt2"/>
          <w:lang w:val="ru-RU"/>
          <w:specVanish w:val="0"/>
        </w:rPr>
        <w:t>документи</w:t>
      </w:r>
      <w:proofErr w:type="spellEnd"/>
      <w:r w:rsidRPr="004A0780">
        <w:rPr>
          <w:rStyle w:val="alt2"/>
          <w:lang w:val="ru-RU"/>
          <w:specVanish w:val="0"/>
        </w:rPr>
        <w:t xml:space="preserve">, </w:t>
      </w:r>
      <w:proofErr w:type="spellStart"/>
      <w:r w:rsidRPr="004A0780">
        <w:rPr>
          <w:rStyle w:val="alt2"/>
          <w:lang w:val="ru-RU"/>
          <w:specVanish w:val="0"/>
        </w:rPr>
        <w:t>както</w:t>
      </w:r>
      <w:proofErr w:type="spellEnd"/>
      <w:r w:rsidRPr="004A0780">
        <w:rPr>
          <w:rStyle w:val="alt2"/>
          <w:lang w:val="ru-RU"/>
          <w:specVanish w:val="0"/>
        </w:rPr>
        <w:t xml:space="preserve"> и </w:t>
      </w:r>
      <w:proofErr w:type="spellStart"/>
      <w:r w:rsidRPr="004A0780">
        <w:rPr>
          <w:rStyle w:val="alt2"/>
          <w:lang w:val="ru-RU"/>
          <w:specVanish w:val="0"/>
        </w:rPr>
        <w:t>съвкупността</w:t>
      </w:r>
      <w:proofErr w:type="spellEnd"/>
      <w:r w:rsidRPr="004A0780">
        <w:rPr>
          <w:rStyle w:val="alt2"/>
          <w:lang w:val="ru-RU"/>
          <w:specVanish w:val="0"/>
        </w:rPr>
        <w:t xml:space="preserve"> </w:t>
      </w:r>
      <w:r w:rsidRPr="004A0780">
        <w:rPr>
          <w:rStyle w:val="alt2"/>
          <w:lang w:val="bg-BG"/>
          <w:specVanish w:val="0"/>
        </w:rPr>
        <w:t xml:space="preserve">от </w:t>
      </w:r>
      <w:proofErr w:type="spellStart"/>
      <w:r w:rsidRPr="004A0780">
        <w:rPr>
          <w:rStyle w:val="alt2"/>
          <w:lang w:val="ru-RU"/>
          <w:specVanish w:val="0"/>
        </w:rPr>
        <w:t>материални</w:t>
      </w:r>
      <w:proofErr w:type="spellEnd"/>
      <w:r w:rsidRPr="004A0780">
        <w:rPr>
          <w:rStyle w:val="alt2"/>
          <w:lang w:val="ru-RU"/>
          <w:specVanish w:val="0"/>
        </w:rPr>
        <w:t xml:space="preserve"> и </w:t>
      </w:r>
      <w:proofErr w:type="spellStart"/>
      <w:r w:rsidRPr="004A0780">
        <w:rPr>
          <w:rStyle w:val="alt2"/>
          <w:lang w:val="ru-RU"/>
          <w:specVanish w:val="0"/>
        </w:rPr>
        <w:t>нематериални</w:t>
      </w:r>
      <w:proofErr w:type="spellEnd"/>
      <w:r w:rsidRPr="004A0780">
        <w:rPr>
          <w:rStyle w:val="alt2"/>
          <w:lang w:val="ru-RU"/>
          <w:specVanish w:val="0"/>
        </w:rPr>
        <w:t xml:space="preserve"> </w:t>
      </w:r>
      <w:proofErr w:type="spellStart"/>
      <w:r w:rsidRPr="004A0780">
        <w:rPr>
          <w:rStyle w:val="alt2"/>
          <w:lang w:val="ru-RU"/>
          <w:specVanish w:val="0"/>
        </w:rPr>
        <w:t>активи</w:t>
      </w:r>
      <w:proofErr w:type="spellEnd"/>
      <w:r w:rsidRPr="004A0780">
        <w:rPr>
          <w:rStyle w:val="alt2"/>
          <w:lang w:val="ru-RU"/>
          <w:specVanish w:val="0"/>
        </w:rPr>
        <w:t xml:space="preserve"> и </w:t>
      </w:r>
      <w:proofErr w:type="spellStart"/>
      <w:r w:rsidRPr="004A0780">
        <w:rPr>
          <w:rStyle w:val="alt2"/>
          <w:lang w:val="ru-RU"/>
          <w:specVanish w:val="0"/>
        </w:rPr>
        <w:t>свързаните</w:t>
      </w:r>
      <w:proofErr w:type="spellEnd"/>
      <w:r w:rsidRPr="004A0780">
        <w:rPr>
          <w:rStyle w:val="alt2"/>
          <w:lang w:val="ru-RU"/>
          <w:specVanish w:val="0"/>
        </w:rPr>
        <w:t xml:space="preserve"> с </w:t>
      </w:r>
      <w:proofErr w:type="spellStart"/>
      <w:r w:rsidRPr="004A0780">
        <w:rPr>
          <w:rStyle w:val="alt2"/>
          <w:lang w:val="ru-RU"/>
          <w:specVanish w:val="0"/>
        </w:rPr>
        <w:t>тях</w:t>
      </w:r>
      <w:proofErr w:type="spellEnd"/>
      <w:r w:rsidRPr="004A0780">
        <w:rPr>
          <w:rStyle w:val="alt2"/>
          <w:lang w:val="ru-RU"/>
          <w:specVanish w:val="0"/>
        </w:rPr>
        <w:t xml:space="preserve"> </w:t>
      </w:r>
      <w:proofErr w:type="spellStart"/>
      <w:r w:rsidRPr="004A0780">
        <w:rPr>
          <w:rStyle w:val="alt2"/>
          <w:lang w:val="ru-RU"/>
          <w:specVanish w:val="0"/>
        </w:rPr>
        <w:t>разходи</w:t>
      </w:r>
      <w:proofErr w:type="spellEnd"/>
      <w:r w:rsidRPr="004A0780">
        <w:rPr>
          <w:rStyle w:val="alt2"/>
          <w:lang w:val="ru-RU"/>
          <w:specVanish w:val="0"/>
        </w:rPr>
        <w:t xml:space="preserve">, </w:t>
      </w:r>
      <w:proofErr w:type="spellStart"/>
      <w:r w:rsidRPr="004A0780">
        <w:rPr>
          <w:rStyle w:val="alt2"/>
          <w:lang w:val="ru-RU"/>
          <w:specVanish w:val="0"/>
        </w:rPr>
        <w:t>заявени</w:t>
      </w:r>
      <w:proofErr w:type="spellEnd"/>
      <w:r w:rsidRPr="004A0780">
        <w:rPr>
          <w:rStyle w:val="alt2"/>
          <w:lang w:val="ru-RU"/>
          <w:specVanish w:val="0"/>
        </w:rPr>
        <w:t xml:space="preserve"> </w:t>
      </w:r>
      <w:r w:rsidRPr="004A0780">
        <w:rPr>
          <w:rStyle w:val="alt2"/>
          <w:lang w:val="bg-BG"/>
          <w:specVanish w:val="0"/>
        </w:rPr>
        <w:t xml:space="preserve">от </w:t>
      </w:r>
      <w:r w:rsidRPr="004A0780">
        <w:rPr>
          <w:rStyle w:val="alt2"/>
          <w:lang w:val="ru-RU"/>
          <w:specVanish w:val="0"/>
        </w:rPr>
        <w:t xml:space="preserve">кандидата и </w:t>
      </w:r>
      <w:proofErr w:type="spellStart"/>
      <w:r w:rsidRPr="004A0780">
        <w:rPr>
          <w:rStyle w:val="alt2"/>
          <w:lang w:val="ru-RU"/>
          <w:specVanish w:val="0"/>
        </w:rPr>
        <w:t>допустими</w:t>
      </w:r>
      <w:proofErr w:type="spellEnd"/>
      <w:r w:rsidRPr="004A0780">
        <w:rPr>
          <w:rStyle w:val="alt2"/>
          <w:lang w:val="ru-RU"/>
          <w:specVanish w:val="0"/>
        </w:rPr>
        <w:t xml:space="preserve"> за </w:t>
      </w:r>
      <w:proofErr w:type="spellStart"/>
      <w:r w:rsidRPr="004A0780">
        <w:rPr>
          <w:rStyle w:val="alt2"/>
          <w:lang w:val="ru-RU"/>
          <w:specVanish w:val="0"/>
        </w:rPr>
        <w:t>финансиране</w:t>
      </w:r>
      <w:proofErr w:type="spellEnd"/>
      <w:r w:rsidRPr="004A0780">
        <w:rPr>
          <w:rStyle w:val="alt2"/>
          <w:lang w:val="ru-RU"/>
          <w:specVanish w:val="0"/>
        </w:rPr>
        <w:t xml:space="preserve"> по ПРСР 2014 - 2020 г.</w:t>
      </w:r>
    </w:p>
    <w:p w14:paraId="5D95F176" w14:textId="686F721D" w:rsidR="004046DA" w:rsidRPr="0049079F" w:rsidRDefault="000A2D4E" w:rsidP="0049079F">
      <w:pPr>
        <w:pStyle w:val="a9"/>
        <w:tabs>
          <w:tab w:val="center" w:pos="0"/>
        </w:tabs>
        <w:ind w:firstLine="720"/>
        <w:rPr>
          <w:rFonts w:cs="Times New Roman"/>
          <w:szCs w:val="24"/>
          <w:lang w:val="bg-BG"/>
        </w:rPr>
      </w:pPr>
      <w:r w:rsidRPr="004A0780">
        <w:rPr>
          <w:rFonts w:cs="Times New Roman"/>
          <w:b/>
          <w:szCs w:val="24"/>
          <w:lang w:val="bg-BG"/>
        </w:rPr>
        <w:t>Чл. 2</w:t>
      </w:r>
      <w:r w:rsidR="00AB7680" w:rsidRPr="004A0780">
        <w:rPr>
          <w:rFonts w:cs="Times New Roman"/>
          <w:b/>
          <w:szCs w:val="24"/>
          <w:lang w:val="bg-BG"/>
        </w:rPr>
        <w:t>8</w:t>
      </w:r>
      <w:r w:rsidRPr="004A0780">
        <w:rPr>
          <w:rFonts w:cs="Times New Roman"/>
          <w:szCs w:val="24"/>
          <w:lang w:val="bg-BG"/>
        </w:rPr>
        <w:t xml:space="preserve">. </w:t>
      </w:r>
      <w:r w:rsidR="00252348" w:rsidRPr="004A0780">
        <w:rPr>
          <w:rFonts w:cs="Times New Roman"/>
          <w:szCs w:val="24"/>
          <w:lang w:val="bg-BG"/>
        </w:rPr>
        <w:t>Всички съобщения между страните по този договор се извършват чрез изпращане на уведомление през ИСУН на електронния профил на Бенефициента при спазване на изискванията на ЗУСЕСИФ и актовете по неговото прилагане, както и Условията за изпълнение.</w:t>
      </w:r>
    </w:p>
    <w:p w14:paraId="5C5D24B1" w14:textId="77777777" w:rsidR="000A2D4E" w:rsidRPr="004A0780" w:rsidRDefault="004046DA" w:rsidP="00410258">
      <w:pPr>
        <w:pStyle w:val="a9"/>
        <w:tabs>
          <w:tab w:val="center" w:pos="0"/>
        </w:tabs>
        <w:rPr>
          <w:rFonts w:cs="Times New Roman"/>
          <w:szCs w:val="24"/>
          <w:lang w:val="bg-BG"/>
        </w:rPr>
      </w:pPr>
      <w:r w:rsidRPr="004A0780">
        <w:rPr>
          <w:rFonts w:cs="Times New Roman"/>
          <w:szCs w:val="24"/>
          <w:lang w:val="bg-BG"/>
        </w:rPr>
        <w:tab/>
      </w:r>
      <w:r w:rsidR="000A2D4E" w:rsidRPr="004A0780">
        <w:rPr>
          <w:rFonts w:cs="Times New Roman"/>
          <w:b/>
          <w:szCs w:val="24"/>
          <w:lang w:val="bg-BG"/>
        </w:rPr>
        <w:t>Чл. 2</w:t>
      </w:r>
      <w:r w:rsidR="0014718E" w:rsidRPr="004A0780">
        <w:rPr>
          <w:rFonts w:cs="Times New Roman"/>
          <w:b/>
          <w:szCs w:val="24"/>
          <w:lang w:val="bg-BG"/>
        </w:rPr>
        <w:t>9</w:t>
      </w:r>
      <w:r w:rsidR="000A2D4E" w:rsidRPr="004A0780">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14:paraId="7C55788F" w14:textId="77777777" w:rsidR="000A2D4E" w:rsidRPr="004A0780" w:rsidRDefault="000A2D4E" w:rsidP="000A2D4E">
      <w:pPr>
        <w:pStyle w:val="a9"/>
        <w:tabs>
          <w:tab w:val="center" w:pos="0"/>
        </w:tabs>
        <w:ind w:firstLine="720"/>
        <w:rPr>
          <w:rFonts w:cs="Times New Roman"/>
          <w:szCs w:val="24"/>
          <w:lang w:val="bg-BG"/>
        </w:rPr>
      </w:pPr>
    </w:p>
    <w:p w14:paraId="1741E830" w14:textId="77777777" w:rsidR="0059448F" w:rsidRDefault="0059448F" w:rsidP="000A2D4E">
      <w:pPr>
        <w:pStyle w:val="a9"/>
        <w:tabs>
          <w:tab w:val="center" w:pos="0"/>
        </w:tabs>
        <w:ind w:firstLine="720"/>
        <w:rPr>
          <w:rFonts w:cs="Times New Roman"/>
          <w:szCs w:val="24"/>
          <w:u w:val="single"/>
          <w:lang w:val="bg-BG"/>
        </w:rPr>
      </w:pPr>
    </w:p>
    <w:p w14:paraId="75FEF31E" w14:textId="08CF642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u w:val="single"/>
          <w:lang w:val="bg-BG"/>
        </w:rPr>
        <w:t>Неразделна част от този договор са</w:t>
      </w:r>
      <w:r w:rsidRPr="004A0780">
        <w:rPr>
          <w:rFonts w:cs="Times New Roman"/>
          <w:szCs w:val="24"/>
          <w:lang w:val="bg-BG"/>
        </w:rPr>
        <w:t>:</w:t>
      </w:r>
    </w:p>
    <w:p w14:paraId="50C1B8C3" w14:textId="00B568B5" w:rsidR="000A2D4E" w:rsidRPr="004A0780" w:rsidRDefault="00C70E98" w:rsidP="00C70E98">
      <w:pPr>
        <w:pStyle w:val="a9"/>
        <w:numPr>
          <w:ilvl w:val="0"/>
          <w:numId w:val="5"/>
        </w:numPr>
        <w:tabs>
          <w:tab w:val="center" w:pos="993"/>
        </w:tabs>
        <w:ind w:left="0" w:firstLine="709"/>
        <w:rPr>
          <w:rFonts w:cs="Times New Roman"/>
          <w:szCs w:val="24"/>
          <w:lang w:val="bg-BG"/>
        </w:rPr>
      </w:pPr>
      <w:proofErr w:type="spellStart"/>
      <w:r w:rsidRPr="004A0780">
        <w:rPr>
          <w:snapToGrid w:val="0"/>
        </w:rPr>
        <w:t>Формуляр</w:t>
      </w:r>
      <w:proofErr w:type="spellEnd"/>
      <w:r w:rsidRPr="004A0780">
        <w:rPr>
          <w:snapToGrid w:val="0"/>
        </w:rPr>
        <w:t xml:space="preserve"> </w:t>
      </w:r>
      <w:proofErr w:type="spellStart"/>
      <w:r w:rsidRPr="004A0780">
        <w:rPr>
          <w:snapToGrid w:val="0"/>
        </w:rPr>
        <w:t>за</w:t>
      </w:r>
      <w:proofErr w:type="spellEnd"/>
      <w:r w:rsidRPr="004A0780">
        <w:rPr>
          <w:snapToGrid w:val="0"/>
        </w:rPr>
        <w:t xml:space="preserve"> </w:t>
      </w:r>
      <w:proofErr w:type="spellStart"/>
      <w:r w:rsidRPr="004A0780">
        <w:rPr>
          <w:snapToGrid w:val="0"/>
        </w:rPr>
        <w:t>кандидатстване</w:t>
      </w:r>
      <w:proofErr w:type="spellEnd"/>
      <w:r w:rsidRPr="004A0780">
        <w:rPr>
          <w:snapToGrid w:val="0"/>
        </w:rPr>
        <w:t xml:space="preserve"> и</w:t>
      </w:r>
      <w:r w:rsidR="0059448F">
        <w:rPr>
          <w:snapToGrid w:val="0"/>
        </w:rPr>
        <w:t xml:space="preserve"> </w:t>
      </w:r>
      <w:proofErr w:type="spellStart"/>
      <w:r w:rsidR="0059448F">
        <w:rPr>
          <w:snapToGrid w:val="0"/>
        </w:rPr>
        <w:t>приложените</w:t>
      </w:r>
      <w:proofErr w:type="spellEnd"/>
      <w:r w:rsidR="0059448F">
        <w:rPr>
          <w:snapToGrid w:val="0"/>
        </w:rPr>
        <w:t xml:space="preserve"> </w:t>
      </w:r>
      <w:proofErr w:type="spellStart"/>
      <w:r w:rsidR="0059448F">
        <w:rPr>
          <w:snapToGrid w:val="0"/>
        </w:rPr>
        <w:t>към</w:t>
      </w:r>
      <w:proofErr w:type="spellEnd"/>
      <w:r w:rsidR="0059448F">
        <w:rPr>
          <w:snapToGrid w:val="0"/>
        </w:rPr>
        <w:t xml:space="preserve"> </w:t>
      </w:r>
      <w:proofErr w:type="spellStart"/>
      <w:r w:rsidR="0059448F">
        <w:rPr>
          <w:snapToGrid w:val="0"/>
        </w:rPr>
        <w:t>него</w:t>
      </w:r>
      <w:proofErr w:type="spellEnd"/>
      <w:r w:rsidR="0059448F">
        <w:rPr>
          <w:snapToGrid w:val="0"/>
        </w:rPr>
        <w:t xml:space="preserve"> </w:t>
      </w:r>
      <w:proofErr w:type="spellStart"/>
      <w:r w:rsidR="0059448F">
        <w:rPr>
          <w:snapToGrid w:val="0"/>
        </w:rPr>
        <w:t>документи</w:t>
      </w:r>
      <w:proofErr w:type="spellEnd"/>
      <w:r w:rsidRPr="004A0780">
        <w:rPr>
          <w:snapToGrid w:val="0"/>
        </w:rPr>
        <w:t xml:space="preserve"> в ИСУН</w:t>
      </w:r>
      <w:r w:rsidRPr="004A0780">
        <w:rPr>
          <w:rFonts w:cs="Times New Roman"/>
          <w:szCs w:val="24"/>
          <w:lang w:val="bg-BG"/>
        </w:rPr>
        <w:t>;</w:t>
      </w:r>
    </w:p>
    <w:p w14:paraId="32D9FC37" w14:textId="77777777"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1</w:t>
      </w:r>
      <w:r w:rsidRPr="004A0780">
        <w:rPr>
          <w:rFonts w:cs="Times New Roman"/>
          <w:szCs w:val="24"/>
          <w:lang w:val="bg-BG"/>
        </w:rPr>
        <w:t xml:space="preserve"> „Таблица за одобрени инвестиции и дейности“;</w:t>
      </w:r>
    </w:p>
    <w:p w14:paraId="6FAD889E" w14:textId="77777777"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1а</w:t>
      </w:r>
      <w:r w:rsidRPr="004A0780">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p>
    <w:p w14:paraId="6F5F0FE7" w14:textId="77777777"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2</w:t>
      </w:r>
      <w:r w:rsidRPr="004A0780">
        <w:rPr>
          <w:rFonts w:cs="Times New Roman"/>
          <w:szCs w:val="24"/>
          <w:lang w:val="bg-BG"/>
        </w:rPr>
        <w:t xml:space="preserve"> „Ангажименти, свързани с поддържане на работни места, производствена и търговска програма, капацитет на стопанството и др.“;</w:t>
      </w:r>
    </w:p>
    <w:p w14:paraId="2CF21086" w14:textId="3F746991"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 xml:space="preserve">Приложение № 3 </w:t>
      </w:r>
      <w:r w:rsidR="00086B13" w:rsidRPr="004A0780">
        <w:rPr>
          <w:rFonts w:eastAsia="Calibri"/>
          <w:snapToGrid w:val="0"/>
          <w:lang w:val="bg-BG"/>
        </w:rPr>
        <w:t xml:space="preserve">„Списък на критериите за оценка, по които </w:t>
      </w:r>
      <w:r w:rsidR="00086B13" w:rsidRPr="004A0780">
        <w:rPr>
          <w:lang w:val="bg-BG"/>
        </w:rPr>
        <w:t xml:space="preserve">проектното предложение е получило </w:t>
      </w:r>
      <w:r w:rsidR="00086B13" w:rsidRPr="004A0780">
        <w:rPr>
          <w:rFonts w:eastAsia="Calibri"/>
          <w:snapToGrid w:val="0"/>
          <w:lang w:val="bg-BG"/>
        </w:rPr>
        <w:t>приоритет“.</w:t>
      </w:r>
      <w:r w:rsidRPr="004A0780">
        <w:rPr>
          <w:rFonts w:cs="Times New Roman"/>
          <w:szCs w:val="24"/>
          <w:lang w:val="bg-BG"/>
        </w:rPr>
        <w:t>;</w:t>
      </w:r>
    </w:p>
    <w:p w14:paraId="5D70A50B" w14:textId="26DE615D"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 xml:space="preserve">Приложение № 4 </w:t>
      </w:r>
      <w:r w:rsidR="00CB04C1" w:rsidRPr="003A13A8">
        <w:rPr>
          <w:rFonts w:cs="Times New Roman"/>
          <w:b/>
          <w:szCs w:val="24"/>
          <w:lang w:val="bg-BG"/>
        </w:rPr>
        <w:t>„</w:t>
      </w:r>
      <w:r w:rsidR="00CB04C1" w:rsidRPr="00BF718E">
        <w:rPr>
          <w:snapToGrid w:val="0"/>
          <w:lang w:val="bg-BG"/>
        </w:rPr>
        <w:t xml:space="preserve">Условия </w:t>
      </w:r>
      <w:r w:rsidR="00CB04C1" w:rsidRPr="00A22476">
        <w:rPr>
          <w:snapToGrid w:val="0"/>
          <w:lang w:val="bg-BG"/>
        </w:rPr>
        <w:t>за изпълнение към финансираните по процедурата административни договори за предоставяне на БФП</w:t>
      </w:r>
      <w:r w:rsidR="00CB04C1">
        <w:rPr>
          <w:snapToGrid w:val="0"/>
          <w:lang w:val="bg-BG"/>
        </w:rPr>
        <w:t>, достъпни на електронната страница на ИСУН, раздел „Приключили и прекратени процедури за БФП</w:t>
      </w:r>
      <w:r w:rsidR="00CB04C1" w:rsidRPr="003A13A8">
        <w:rPr>
          <w:snapToGrid w:val="0"/>
          <w:lang w:val="bg-BG"/>
        </w:rPr>
        <w:t>“</w:t>
      </w:r>
      <w:r w:rsidR="00CB04C1" w:rsidRPr="003A13A8">
        <w:rPr>
          <w:rFonts w:cs="Times New Roman"/>
          <w:szCs w:val="24"/>
          <w:lang w:val="bg-BG"/>
        </w:rPr>
        <w:t xml:space="preserve">; </w:t>
      </w:r>
    </w:p>
    <w:p w14:paraId="457871F6" w14:textId="5D0F5620" w:rsidR="00F521EC" w:rsidRPr="00410258" w:rsidRDefault="000A2D4E" w:rsidP="00F521EC">
      <w:pPr>
        <w:pStyle w:val="a9"/>
        <w:numPr>
          <w:ilvl w:val="0"/>
          <w:numId w:val="5"/>
        </w:numPr>
        <w:tabs>
          <w:tab w:val="center" w:pos="993"/>
        </w:tabs>
        <w:ind w:left="0" w:firstLine="709"/>
        <w:rPr>
          <w:rFonts w:cs="Times New Roman"/>
          <w:b/>
          <w:szCs w:val="24"/>
          <w:lang w:val="bg-BG"/>
        </w:rPr>
      </w:pPr>
      <w:r w:rsidRPr="004A0780">
        <w:rPr>
          <w:rFonts w:cs="Times New Roman"/>
          <w:b/>
          <w:szCs w:val="24"/>
          <w:lang w:val="bg-BG"/>
        </w:rPr>
        <w:t>Приложение № 5</w:t>
      </w:r>
      <w:r w:rsidRPr="004A0780">
        <w:rPr>
          <w:rFonts w:cs="Times New Roman"/>
          <w:szCs w:val="24"/>
          <w:lang w:val="bg-BG"/>
        </w:rPr>
        <w:t xml:space="preserve"> </w:t>
      </w:r>
      <w:r w:rsidR="00F521EC" w:rsidRPr="004A0780">
        <w:rPr>
          <w:rFonts w:cs="Times New Roman"/>
          <w:szCs w:val="24"/>
          <w:lang w:val="bg-BG"/>
        </w:rPr>
        <w:t>„</w:t>
      </w:r>
      <w:r w:rsidR="00F521EC" w:rsidRPr="004A0780">
        <w:rPr>
          <w:lang w:val="bg-BG"/>
        </w:rPr>
        <w:t xml:space="preserve">Количествени сметки и/или Технически спецификации на строително-монтажните работи, оборудване и/или обзавеждане, доставка и/или услуга </w:t>
      </w:r>
      <w:r w:rsidR="00F521EC" w:rsidRPr="004A0780">
        <w:rPr>
          <w:snapToGrid w:val="0"/>
          <w:lang w:val="bg-BG"/>
        </w:rPr>
        <w:t>(на хартиен и електронен носител</w:t>
      </w:r>
      <w:r w:rsidR="009A1F4A" w:rsidRPr="009A1F4A">
        <w:rPr>
          <w:rFonts w:cs="Times New Roman"/>
          <w:szCs w:val="24"/>
          <w:lang w:val="bg-BG"/>
        </w:rPr>
        <w:t xml:space="preserve"> </w:t>
      </w:r>
      <w:r w:rsidR="009A1F4A" w:rsidRPr="003A13A8">
        <w:rPr>
          <w:rFonts w:cs="Times New Roman"/>
          <w:szCs w:val="24"/>
          <w:lang w:val="bg-BG"/>
        </w:rPr>
        <w:t>във формат „</w:t>
      </w:r>
      <w:proofErr w:type="spellStart"/>
      <w:r w:rsidR="009A1F4A" w:rsidRPr="00A22476">
        <w:rPr>
          <w:rFonts w:cs="Times New Roman"/>
          <w:szCs w:val="24"/>
          <w:lang w:val="bg-BG"/>
        </w:rPr>
        <w:t>xls</w:t>
      </w:r>
      <w:proofErr w:type="spellEnd"/>
      <w:r w:rsidR="009A1F4A" w:rsidRPr="003A13A8">
        <w:rPr>
          <w:rFonts w:cs="Times New Roman"/>
          <w:szCs w:val="24"/>
          <w:lang w:val="bg-BG"/>
        </w:rPr>
        <w:t>“</w:t>
      </w:r>
      <w:r w:rsidR="00F521EC" w:rsidRPr="004A0780">
        <w:rPr>
          <w:snapToGrid w:val="0"/>
          <w:lang w:val="bg-BG"/>
        </w:rPr>
        <w:t>)“</w:t>
      </w:r>
      <w:r w:rsidR="00F521EC" w:rsidRPr="004A0780">
        <w:rPr>
          <w:rFonts w:cs="Times New Roman"/>
          <w:szCs w:val="24"/>
          <w:lang w:val="bg-BG"/>
        </w:rPr>
        <w:t xml:space="preserve"> – когато кандидатът провежда процедура</w:t>
      </w:r>
      <w:r w:rsidR="00B260DA" w:rsidRPr="004A0780">
        <w:rPr>
          <w:rFonts w:cs="Times New Roman"/>
          <w:szCs w:val="24"/>
          <w:lang w:val="bg-BG"/>
        </w:rPr>
        <w:t xml:space="preserve"> за избор на изпълнител </w:t>
      </w:r>
      <w:r w:rsidR="00F521EC" w:rsidRPr="004A0780">
        <w:rPr>
          <w:rFonts w:cs="Times New Roman"/>
          <w:szCs w:val="24"/>
          <w:lang w:val="bg-BG"/>
        </w:rPr>
        <w:t xml:space="preserve"> </w:t>
      </w:r>
      <w:r w:rsidR="00B260DA" w:rsidRPr="004A0780">
        <w:rPr>
          <w:rFonts w:cs="Times New Roman"/>
          <w:szCs w:val="24"/>
          <w:lang w:val="bg-BG"/>
        </w:rPr>
        <w:t>с публична покана, съгласно ЗУСЕСИФ.</w:t>
      </w:r>
    </w:p>
    <w:p w14:paraId="207D5742" w14:textId="77777777" w:rsidR="000A2D4E" w:rsidRPr="004A0780" w:rsidRDefault="000A2D4E" w:rsidP="00514963">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6</w:t>
      </w:r>
      <w:r w:rsidRPr="004A0780">
        <w:rPr>
          <w:rFonts w:cs="Times New Roman"/>
          <w:szCs w:val="24"/>
          <w:lang w:val="bg-BG"/>
        </w:rPr>
        <w:t xml:space="preserve"> „Застрахователни рискове“;</w:t>
      </w:r>
    </w:p>
    <w:p w14:paraId="038952D3" w14:textId="3E2C0E3C"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lastRenderedPageBreak/>
        <w:t>Приложение</w:t>
      </w:r>
      <w:r w:rsidRPr="004A0780">
        <w:rPr>
          <w:rFonts w:cs="Times New Roman"/>
          <w:b/>
          <w:lang w:val="bg-BG"/>
        </w:rPr>
        <w:t xml:space="preserve"> </w:t>
      </w:r>
      <w:r w:rsidRPr="004A0780">
        <w:rPr>
          <w:b/>
          <w:lang w:val="bg-BG"/>
        </w:rPr>
        <w:t>№ 7:</w:t>
      </w:r>
      <w:r w:rsidRPr="004A0780">
        <w:rPr>
          <w:lang w:val="bg-BG"/>
        </w:rPr>
        <w:t xml:space="preserve"> </w:t>
      </w:r>
      <w:r w:rsidR="00514963" w:rsidRPr="004A0780">
        <w:rPr>
          <w:rFonts w:cs="Times New Roman"/>
          <w:szCs w:val="24"/>
          <w:lang w:val="bg-BG"/>
        </w:rPr>
        <w:t xml:space="preserve">„Количествено-стойностна сметка </w:t>
      </w:r>
      <w:r w:rsidR="00514963" w:rsidRPr="004A0780">
        <w:rPr>
          <w:lang w:val="bg-BG"/>
        </w:rPr>
        <w:t xml:space="preserve">и/или Технически спецификации на строително-монтажните работи, оборудване и/или обзавеждане, доставка и/или услуга </w:t>
      </w:r>
      <w:r w:rsidR="00514963" w:rsidRPr="004A0780">
        <w:rPr>
          <w:snapToGrid w:val="0"/>
          <w:lang w:val="bg-BG"/>
        </w:rPr>
        <w:t>на хартиен и електронен носител</w:t>
      </w:r>
      <w:r w:rsidR="00514963" w:rsidRPr="004A0780">
        <w:rPr>
          <w:rFonts w:cs="Times New Roman"/>
          <w:szCs w:val="24"/>
          <w:lang w:val="bg-BG"/>
        </w:rPr>
        <w:t xml:space="preserve"> във формат „</w:t>
      </w:r>
      <w:proofErr w:type="spellStart"/>
      <w:r w:rsidR="00514963" w:rsidRPr="004A0780">
        <w:rPr>
          <w:rFonts w:cs="Times New Roman"/>
          <w:szCs w:val="24"/>
          <w:lang w:val="bg-BG"/>
        </w:rPr>
        <w:t>xls</w:t>
      </w:r>
      <w:proofErr w:type="spellEnd"/>
      <w:r w:rsidR="00514963" w:rsidRPr="004A0780">
        <w:rPr>
          <w:rFonts w:cs="Times New Roman"/>
          <w:szCs w:val="24"/>
          <w:lang w:val="bg-BG"/>
        </w:rPr>
        <w:t xml:space="preserve">“ </w:t>
      </w:r>
      <w:r w:rsidR="00514963" w:rsidRPr="004A0780">
        <w:rPr>
          <w:lang w:val="bg-BG"/>
        </w:rPr>
        <w:t xml:space="preserve">(след съгласуване на </w:t>
      </w:r>
      <w:r w:rsidR="00D32504">
        <w:rPr>
          <w:lang w:val="bg-BG"/>
        </w:rPr>
        <w:t xml:space="preserve">процедура </w:t>
      </w:r>
      <w:r w:rsidR="000956FA">
        <w:rPr>
          <w:lang w:val="bg-BG"/>
        </w:rPr>
        <w:t xml:space="preserve">за избор на изпълнител/и </w:t>
      </w:r>
      <w:r w:rsidR="00D32504">
        <w:rPr>
          <w:lang w:val="bg-BG"/>
        </w:rPr>
        <w:t>по реда на ПМС 160</w:t>
      </w:r>
      <w:r w:rsidR="00514963" w:rsidRPr="004A0780">
        <w:rPr>
          <w:lang w:val="bg-BG"/>
        </w:rPr>
        <w:t xml:space="preserve"> </w:t>
      </w:r>
      <w:r w:rsidR="000956FA">
        <w:rPr>
          <w:lang w:val="bg-BG"/>
        </w:rPr>
        <w:t>от 1 юли 2016 г.</w:t>
      </w:r>
      <w:r w:rsidR="000956FA">
        <w:t>)</w:t>
      </w:r>
    </w:p>
    <w:p w14:paraId="463B25F2" w14:textId="77777777"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8</w:t>
      </w:r>
      <w:r w:rsidRPr="004A0780">
        <w:rPr>
          <w:rFonts w:cs="Times New Roman"/>
          <w:szCs w:val="24"/>
          <w:lang w:val="bg-BG"/>
        </w:rPr>
        <w:t xml:space="preserve"> „Документи към искане за междинно/окончателно плащане“.</w:t>
      </w:r>
    </w:p>
    <w:p w14:paraId="662B7EB7" w14:textId="77777777" w:rsidR="000A2D4E" w:rsidRPr="00410258" w:rsidRDefault="000A2D4E" w:rsidP="000A2D4E">
      <w:pPr>
        <w:pStyle w:val="a9"/>
        <w:tabs>
          <w:tab w:val="center" w:pos="0"/>
        </w:tabs>
        <w:ind w:firstLine="709"/>
        <w:rPr>
          <w:rFonts w:cs="Times New Roman"/>
          <w:szCs w:val="24"/>
        </w:rPr>
      </w:pPr>
    </w:p>
    <w:p w14:paraId="2DA92F76" w14:textId="77777777" w:rsidR="000A2D4E" w:rsidRPr="004A0780" w:rsidRDefault="000A2D4E" w:rsidP="000A2D4E">
      <w:pPr>
        <w:pStyle w:val="a9"/>
        <w:tabs>
          <w:tab w:val="center" w:pos="0"/>
        </w:tabs>
        <w:ind w:firstLine="709"/>
        <w:rPr>
          <w:rFonts w:cs="Times New Roman"/>
          <w:szCs w:val="24"/>
          <w:lang w:val="bg-BG"/>
        </w:rPr>
      </w:pPr>
      <w:r w:rsidRPr="004A0780">
        <w:rPr>
          <w:rFonts w:cs="Times New Roman"/>
          <w:szCs w:val="24"/>
          <w:lang w:val="bg-BG"/>
        </w:rPr>
        <w:t>Този договор е сключен в три еднообразни екземпляра - по един за всяка от страните.</w:t>
      </w:r>
    </w:p>
    <w:p w14:paraId="4E8E9ACE"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r>
    </w:p>
    <w:p w14:paraId="4FD5C1FA" w14:textId="77777777" w:rsidR="000A2D4E" w:rsidRPr="004A0780" w:rsidRDefault="000A2D4E" w:rsidP="000A2D4E">
      <w:pPr>
        <w:rPr>
          <w:rFonts w:cs="Times New Roman"/>
          <w:sz w:val="24"/>
          <w:szCs w:val="24"/>
          <w:lang w:val="bg-BG"/>
        </w:rPr>
      </w:pPr>
    </w:p>
    <w:p w14:paraId="567F784C" w14:textId="77777777" w:rsidR="000A2D4E" w:rsidRPr="004A0780" w:rsidRDefault="000A2D4E" w:rsidP="000A2D4E">
      <w:pPr>
        <w:pStyle w:val="a9"/>
        <w:tabs>
          <w:tab w:val="center" w:pos="0"/>
        </w:tabs>
        <w:ind w:hanging="284"/>
        <w:rPr>
          <w:b/>
          <w:lang w:val="bg-BG"/>
        </w:rPr>
      </w:pPr>
      <w:r w:rsidRPr="004A0780">
        <w:rPr>
          <w:b/>
          <w:lang w:val="bg-BG"/>
        </w:rPr>
        <w:t xml:space="preserve">ЗА ФОНДА: </w:t>
      </w:r>
      <w:r w:rsidRPr="004A0780">
        <w:rPr>
          <w:b/>
          <w:lang w:val="bg-BG"/>
        </w:rPr>
        <w:tab/>
      </w:r>
      <w:r w:rsidRPr="004A0780">
        <w:rPr>
          <w:b/>
          <w:lang w:val="bg-BG"/>
        </w:rPr>
        <w:tab/>
      </w:r>
      <w:r w:rsidRPr="004A0780">
        <w:rPr>
          <w:b/>
          <w:lang w:val="bg-BG"/>
        </w:rPr>
        <w:tab/>
      </w:r>
      <w:r w:rsidRPr="004A0780">
        <w:rPr>
          <w:b/>
          <w:lang w:val="bg-BG"/>
        </w:rPr>
        <w:tab/>
        <w:t xml:space="preserve">ЗА БЕНЕФИЦИЕНТА: </w:t>
      </w:r>
      <w:r w:rsidRPr="004A0780">
        <w:rPr>
          <w:b/>
          <w:lang w:val="bg-BG"/>
        </w:rPr>
        <w:tab/>
      </w:r>
      <w:r w:rsidRPr="004A0780">
        <w:rPr>
          <w:b/>
          <w:lang w:val="bg-BG"/>
        </w:rPr>
        <w:tab/>
        <w:t xml:space="preserve">   ЗА МИГ:</w:t>
      </w:r>
    </w:p>
    <w:p w14:paraId="7336EBB3" w14:textId="77777777" w:rsidR="000A2D4E" w:rsidRPr="008673DD" w:rsidRDefault="000A2D4E" w:rsidP="000A2D4E">
      <w:pPr>
        <w:pStyle w:val="a9"/>
        <w:tabs>
          <w:tab w:val="center" w:pos="0"/>
        </w:tabs>
        <w:ind w:hanging="284"/>
        <w:rPr>
          <w:rFonts w:cs="Times New Roman"/>
          <w:szCs w:val="24"/>
          <w:lang w:val="bg-BG"/>
        </w:rPr>
      </w:pPr>
      <w:r w:rsidRPr="004A0780">
        <w:rPr>
          <w:b/>
          <w:lang w:val="bg-BG"/>
        </w:rPr>
        <w:tab/>
        <w:t>ИЗП. ДИРЕКТОР …….......</w:t>
      </w:r>
      <w:r w:rsidRPr="004A0780">
        <w:rPr>
          <w:b/>
          <w:lang w:val="bg-BG"/>
        </w:rPr>
        <w:tab/>
      </w:r>
      <w:r w:rsidRPr="004A0780">
        <w:rPr>
          <w:b/>
          <w:lang w:val="bg-BG"/>
        </w:rPr>
        <w:tab/>
      </w:r>
      <w:r w:rsidRPr="004A0780">
        <w:rPr>
          <w:b/>
        </w:rPr>
        <w:tab/>
      </w:r>
      <w:r w:rsidRPr="004A0780">
        <w:rPr>
          <w:b/>
          <w:lang w:val="bg-BG"/>
        </w:rPr>
        <w:t>…….......</w:t>
      </w:r>
      <w:r w:rsidRPr="004A0780">
        <w:rPr>
          <w:b/>
          <w:lang w:val="bg-BG"/>
        </w:rPr>
        <w:tab/>
      </w:r>
      <w:r w:rsidRPr="004A0780">
        <w:rPr>
          <w:b/>
          <w:lang w:val="bg-BG"/>
        </w:rPr>
        <w:tab/>
      </w:r>
      <w:r w:rsidRPr="004A0780">
        <w:rPr>
          <w:b/>
          <w:lang w:val="bg-BG"/>
        </w:rPr>
        <w:tab/>
        <w:t xml:space="preserve">   …….......</w:t>
      </w:r>
      <w:r w:rsidRPr="00F54B21">
        <w:rPr>
          <w:b/>
          <w:lang w:val="bg-BG"/>
        </w:rPr>
        <w:tab/>
      </w:r>
      <w:bookmarkStart w:id="9" w:name="to_paragraph_id3791046"/>
      <w:bookmarkStart w:id="10" w:name="to_paragraph_id24389973"/>
      <w:bookmarkEnd w:id="9"/>
      <w:bookmarkEnd w:id="10"/>
    </w:p>
    <w:p w14:paraId="1CFD280B" w14:textId="77777777" w:rsidR="000A2D4E" w:rsidRDefault="000A2D4E" w:rsidP="000A2D4E"/>
    <w:p w14:paraId="36F5E4C5" w14:textId="77777777" w:rsidR="00452FD6" w:rsidRDefault="00452FD6"/>
    <w:sectPr w:rsidR="00452FD6" w:rsidSect="00B70B71">
      <w:footerReference w:type="default" r:id="rId17"/>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9D03D0" w14:textId="77777777" w:rsidR="004661B7" w:rsidRDefault="004661B7" w:rsidP="000A2D4E">
      <w:r>
        <w:separator/>
      </w:r>
    </w:p>
  </w:endnote>
  <w:endnote w:type="continuationSeparator" w:id="0">
    <w:p w14:paraId="403445A9" w14:textId="77777777" w:rsidR="004661B7" w:rsidRDefault="004661B7"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7A4662" w14:textId="53AF32C3" w:rsidR="00343946" w:rsidRDefault="005379ED">
    <w:pPr>
      <w:pStyle w:val="af"/>
      <w:jc w:val="right"/>
    </w:pPr>
    <w:r>
      <w:fldChar w:fldCharType="begin"/>
    </w:r>
    <w:r>
      <w:instrText xml:space="preserve"> PAGE   \* MERGEFORMAT </w:instrText>
    </w:r>
    <w:r>
      <w:fldChar w:fldCharType="separate"/>
    </w:r>
    <w:r w:rsidR="00676935">
      <w:rPr>
        <w:noProof/>
      </w:rPr>
      <w:t>5</w:t>
    </w:r>
    <w:r>
      <w:fldChar w:fldCharType="end"/>
    </w:r>
  </w:p>
  <w:p w14:paraId="3BEAD80C" w14:textId="77777777" w:rsidR="00343946" w:rsidRDefault="004661B7">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62DCA9" w14:textId="77777777" w:rsidR="004661B7" w:rsidRDefault="004661B7" w:rsidP="000A2D4E">
      <w:r>
        <w:separator/>
      </w:r>
    </w:p>
  </w:footnote>
  <w:footnote w:type="continuationSeparator" w:id="0">
    <w:p w14:paraId="18C592D0" w14:textId="77777777" w:rsidR="004661B7" w:rsidRDefault="004661B7" w:rsidP="000A2D4E">
      <w:r>
        <w:continuationSeparator/>
      </w:r>
    </w:p>
  </w:footnote>
  <w:footnote w:id="1">
    <w:p w14:paraId="6B5013D9" w14:textId="77777777" w:rsidR="000A2D4E" w:rsidRPr="00D60D90" w:rsidRDefault="000A2D4E" w:rsidP="000A2D4E">
      <w:pPr>
        <w:pStyle w:val="afe"/>
        <w:rPr>
          <w:lang w:val="ru-RU"/>
        </w:rPr>
      </w:pPr>
      <w:r w:rsidRPr="00E46AEA">
        <w:rPr>
          <w:rStyle w:val="a7"/>
          <w:snapToGrid w:val="0"/>
          <w:sz w:val="24"/>
          <w:szCs w:val="24"/>
        </w:rPr>
        <w:footnoteRef/>
      </w:r>
      <w:proofErr w:type="spellStart"/>
      <w:r w:rsidRPr="00D60D90">
        <w:rPr>
          <w:lang w:val="ru-RU"/>
        </w:rPr>
        <w:t>Към</w:t>
      </w:r>
      <w:proofErr w:type="spellEnd"/>
      <w:r w:rsidRPr="00D60D90">
        <w:rPr>
          <w:lang w:val="ru-RU"/>
        </w:rPr>
        <w:t xml:space="preserve"> </w:t>
      </w:r>
      <w:proofErr w:type="spellStart"/>
      <w:r w:rsidRPr="00D60D90">
        <w:rPr>
          <w:lang w:val="ru-RU"/>
        </w:rPr>
        <w:t>Условията</w:t>
      </w:r>
      <w:proofErr w:type="spellEnd"/>
      <w:r w:rsidRPr="00D60D90">
        <w:rPr>
          <w:lang w:val="ru-RU"/>
        </w:rPr>
        <w:t xml:space="preserve"> за </w:t>
      </w:r>
      <w:proofErr w:type="spellStart"/>
      <w:r w:rsidRPr="00D60D90">
        <w:rPr>
          <w:lang w:val="ru-RU"/>
        </w:rPr>
        <w:t>изпълнение</w:t>
      </w:r>
      <w:proofErr w:type="spellEnd"/>
      <w:r w:rsidRPr="00D60D90">
        <w:rPr>
          <w:lang w:val="ru-RU"/>
        </w:rPr>
        <w:t xml:space="preserve"> </w:t>
      </w:r>
      <w:proofErr w:type="gramStart"/>
      <w:r w:rsidRPr="00D60D90">
        <w:rPr>
          <w:lang w:val="ru-RU"/>
        </w:rPr>
        <w:t>по</w:t>
      </w:r>
      <w:proofErr w:type="gramEnd"/>
      <w:r w:rsidRPr="00D60D90">
        <w:rPr>
          <w:lang w:val="ru-RU"/>
        </w:rPr>
        <w:t xml:space="preserve"> Процедура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D4E"/>
    <w:rsid w:val="00016D76"/>
    <w:rsid w:val="0001745E"/>
    <w:rsid w:val="00022F8C"/>
    <w:rsid w:val="00027B8E"/>
    <w:rsid w:val="00030A44"/>
    <w:rsid w:val="00044F15"/>
    <w:rsid w:val="00063817"/>
    <w:rsid w:val="00067024"/>
    <w:rsid w:val="00086B13"/>
    <w:rsid w:val="000956FA"/>
    <w:rsid w:val="000A2D4E"/>
    <w:rsid w:val="000A54E4"/>
    <w:rsid w:val="000B02F6"/>
    <w:rsid w:val="000C3867"/>
    <w:rsid w:val="000C561F"/>
    <w:rsid w:val="000D1D9B"/>
    <w:rsid w:val="000E6D86"/>
    <w:rsid w:val="00124AE3"/>
    <w:rsid w:val="00134559"/>
    <w:rsid w:val="00140B1E"/>
    <w:rsid w:val="0014718E"/>
    <w:rsid w:val="00152A4E"/>
    <w:rsid w:val="0015591F"/>
    <w:rsid w:val="00156035"/>
    <w:rsid w:val="001643AB"/>
    <w:rsid w:val="00175934"/>
    <w:rsid w:val="0019299D"/>
    <w:rsid w:val="001C05B1"/>
    <w:rsid w:val="001C1022"/>
    <w:rsid w:val="001D3262"/>
    <w:rsid w:val="001F2FAA"/>
    <w:rsid w:val="00207C9E"/>
    <w:rsid w:val="00231D52"/>
    <w:rsid w:val="00245ECE"/>
    <w:rsid w:val="00252348"/>
    <w:rsid w:val="00263474"/>
    <w:rsid w:val="00267200"/>
    <w:rsid w:val="002731DC"/>
    <w:rsid w:val="0027680F"/>
    <w:rsid w:val="00291B38"/>
    <w:rsid w:val="002B2C9C"/>
    <w:rsid w:val="002B6E23"/>
    <w:rsid w:val="002E6008"/>
    <w:rsid w:val="00336902"/>
    <w:rsid w:val="003433D5"/>
    <w:rsid w:val="003513DA"/>
    <w:rsid w:val="00362253"/>
    <w:rsid w:val="00367DC4"/>
    <w:rsid w:val="00382661"/>
    <w:rsid w:val="00397E94"/>
    <w:rsid w:val="003B759B"/>
    <w:rsid w:val="003C504F"/>
    <w:rsid w:val="003F7495"/>
    <w:rsid w:val="004046DA"/>
    <w:rsid w:val="00410258"/>
    <w:rsid w:val="00434AE9"/>
    <w:rsid w:val="0044008E"/>
    <w:rsid w:val="00452FD6"/>
    <w:rsid w:val="004661B7"/>
    <w:rsid w:val="0049079F"/>
    <w:rsid w:val="004919BB"/>
    <w:rsid w:val="004A0780"/>
    <w:rsid w:val="004C7B96"/>
    <w:rsid w:val="004D3714"/>
    <w:rsid w:val="004E20D5"/>
    <w:rsid w:val="004F1302"/>
    <w:rsid w:val="004F2ABD"/>
    <w:rsid w:val="004F3EA4"/>
    <w:rsid w:val="005068A9"/>
    <w:rsid w:val="00507A0F"/>
    <w:rsid w:val="00511133"/>
    <w:rsid w:val="00514963"/>
    <w:rsid w:val="005156E0"/>
    <w:rsid w:val="005379ED"/>
    <w:rsid w:val="005512DC"/>
    <w:rsid w:val="005513BE"/>
    <w:rsid w:val="00552F2D"/>
    <w:rsid w:val="00576AEE"/>
    <w:rsid w:val="00576E35"/>
    <w:rsid w:val="00584AF4"/>
    <w:rsid w:val="0059448F"/>
    <w:rsid w:val="005C50C0"/>
    <w:rsid w:val="005D2A7F"/>
    <w:rsid w:val="005E1EF6"/>
    <w:rsid w:val="006033F7"/>
    <w:rsid w:val="006100C9"/>
    <w:rsid w:val="00615007"/>
    <w:rsid w:val="006222C3"/>
    <w:rsid w:val="006272DD"/>
    <w:rsid w:val="006400A4"/>
    <w:rsid w:val="00654B3D"/>
    <w:rsid w:val="00660DAA"/>
    <w:rsid w:val="00676935"/>
    <w:rsid w:val="006B4DE9"/>
    <w:rsid w:val="006D5078"/>
    <w:rsid w:val="006E5899"/>
    <w:rsid w:val="00700A57"/>
    <w:rsid w:val="00707164"/>
    <w:rsid w:val="00707837"/>
    <w:rsid w:val="00715D31"/>
    <w:rsid w:val="00735905"/>
    <w:rsid w:val="00745921"/>
    <w:rsid w:val="00773328"/>
    <w:rsid w:val="007A0672"/>
    <w:rsid w:val="007A0C77"/>
    <w:rsid w:val="007B3E5E"/>
    <w:rsid w:val="007C0557"/>
    <w:rsid w:val="007C7BF7"/>
    <w:rsid w:val="007E0045"/>
    <w:rsid w:val="00807154"/>
    <w:rsid w:val="00814F1D"/>
    <w:rsid w:val="00824A78"/>
    <w:rsid w:val="0083375D"/>
    <w:rsid w:val="00864618"/>
    <w:rsid w:val="008743D8"/>
    <w:rsid w:val="00876A3C"/>
    <w:rsid w:val="008C4454"/>
    <w:rsid w:val="00901C13"/>
    <w:rsid w:val="0092201F"/>
    <w:rsid w:val="009727CE"/>
    <w:rsid w:val="009737E3"/>
    <w:rsid w:val="00983E7C"/>
    <w:rsid w:val="009862E8"/>
    <w:rsid w:val="009A1F4A"/>
    <w:rsid w:val="009A53BF"/>
    <w:rsid w:val="009A77BF"/>
    <w:rsid w:val="009B251E"/>
    <w:rsid w:val="009D0EBB"/>
    <w:rsid w:val="009D2AD8"/>
    <w:rsid w:val="009E01C2"/>
    <w:rsid w:val="009F6969"/>
    <w:rsid w:val="00A156FE"/>
    <w:rsid w:val="00A16AB6"/>
    <w:rsid w:val="00A47980"/>
    <w:rsid w:val="00A57815"/>
    <w:rsid w:val="00AA2B8B"/>
    <w:rsid w:val="00AB2760"/>
    <w:rsid w:val="00AB7680"/>
    <w:rsid w:val="00AC08A7"/>
    <w:rsid w:val="00AC197F"/>
    <w:rsid w:val="00AC25CC"/>
    <w:rsid w:val="00AF0877"/>
    <w:rsid w:val="00AF4F32"/>
    <w:rsid w:val="00B164AA"/>
    <w:rsid w:val="00B22F5E"/>
    <w:rsid w:val="00B254F8"/>
    <w:rsid w:val="00B260DA"/>
    <w:rsid w:val="00B30806"/>
    <w:rsid w:val="00B36265"/>
    <w:rsid w:val="00B67B21"/>
    <w:rsid w:val="00B739FC"/>
    <w:rsid w:val="00B869A6"/>
    <w:rsid w:val="00B86C87"/>
    <w:rsid w:val="00BB35E3"/>
    <w:rsid w:val="00BC6DA0"/>
    <w:rsid w:val="00BF00F4"/>
    <w:rsid w:val="00C03438"/>
    <w:rsid w:val="00C35015"/>
    <w:rsid w:val="00C448F0"/>
    <w:rsid w:val="00C52938"/>
    <w:rsid w:val="00C56320"/>
    <w:rsid w:val="00C70E98"/>
    <w:rsid w:val="00C8059A"/>
    <w:rsid w:val="00C91CFE"/>
    <w:rsid w:val="00CB04C1"/>
    <w:rsid w:val="00CC681F"/>
    <w:rsid w:val="00CD2F0C"/>
    <w:rsid w:val="00CF1635"/>
    <w:rsid w:val="00D120D1"/>
    <w:rsid w:val="00D23DDE"/>
    <w:rsid w:val="00D2439D"/>
    <w:rsid w:val="00D32405"/>
    <w:rsid w:val="00D32504"/>
    <w:rsid w:val="00D34351"/>
    <w:rsid w:val="00D353C3"/>
    <w:rsid w:val="00D6284C"/>
    <w:rsid w:val="00D65586"/>
    <w:rsid w:val="00D6798B"/>
    <w:rsid w:val="00D706C8"/>
    <w:rsid w:val="00D86EA1"/>
    <w:rsid w:val="00DA00A7"/>
    <w:rsid w:val="00DB3E66"/>
    <w:rsid w:val="00DB7D93"/>
    <w:rsid w:val="00DE3F95"/>
    <w:rsid w:val="00E23C03"/>
    <w:rsid w:val="00E41F13"/>
    <w:rsid w:val="00E67847"/>
    <w:rsid w:val="00E70C6D"/>
    <w:rsid w:val="00E868FF"/>
    <w:rsid w:val="00E97C53"/>
    <w:rsid w:val="00EA6B47"/>
    <w:rsid w:val="00EB43CC"/>
    <w:rsid w:val="00ED4F47"/>
    <w:rsid w:val="00EF0D11"/>
    <w:rsid w:val="00F32FB8"/>
    <w:rsid w:val="00F414C9"/>
    <w:rsid w:val="00F46362"/>
    <w:rsid w:val="00F521EC"/>
    <w:rsid w:val="00F57A7F"/>
    <w:rsid w:val="00F67BC3"/>
    <w:rsid w:val="00F76866"/>
    <w:rsid w:val="00F83AF7"/>
    <w:rsid w:val="00F84626"/>
    <w:rsid w:val="00F95CA0"/>
    <w:rsid w:val="00FC719E"/>
    <w:rsid w:val="00FF0E3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D3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8393216038&amp;Type=201" TargetMode="External"/><Relationship Id="rId13" Type="http://schemas.openxmlformats.org/officeDocument/2006/relationships/hyperlink" Target="http://www.dfz.bg"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apis://Base=NARH&amp;DocCode=8416917068&amp;Type=201"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dfz.b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apis://Base=NARH&amp;DocCode=56772&amp;Type=201" TargetMode="External"/><Relationship Id="rId5" Type="http://schemas.openxmlformats.org/officeDocument/2006/relationships/webSettings" Target="webSettings.xml"/><Relationship Id="rId15" Type="http://schemas.openxmlformats.org/officeDocument/2006/relationships/hyperlink" Target="javascript:%20NavigateDocument('EU32014R0640');" TargetMode="External"/><Relationship Id="rId10" Type="http://schemas.openxmlformats.org/officeDocument/2006/relationships/hyperlink" Target="http://www.dfz.b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apis://Base=NARH&amp;DocCode=5551917032&amp;Type=201" TargetMode="External"/><Relationship Id="rId14" Type="http://schemas.openxmlformats.org/officeDocument/2006/relationships/hyperlink" Target="http://www.dfz.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19</Pages>
  <Words>9222</Words>
  <Characters>52570</Characters>
  <Application>Microsoft Office Word</Application>
  <DocSecurity>0</DocSecurity>
  <Lines>438</Lines>
  <Paragraphs>123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61669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Plamenova Koleva</dc:creator>
  <cp:lastModifiedBy>MIG-Maritsa</cp:lastModifiedBy>
  <cp:revision>3</cp:revision>
  <dcterms:created xsi:type="dcterms:W3CDTF">2022-01-06T12:59:00Z</dcterms:created>
  <dcterms:modified xsi:type="dcterms:W3CDTF">2022-01-06T13:06:00Z</dcterms:modified>
</cp:coreProperties>
</file>